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6138" w:rsidRPr="00484620" w:rsidDel="00496915" w:rsidRDefault="004D6138" w:rsidP="00565FD5">
      <w:pPr>
        <w:tabs>
          <w:tab w:val="left" w:pos="1843"/>
        </w:tabs>
        <w:jc w:val="both"/>
        <w:rPr>
          <w:del w:id="0" w:author="VPK THUYSAN" w:date="2021-07-01T12:02:00Z"/>
          <w:rFonts w:ascii="Times New Roman" w:hAnsi="Times New Roman"/>
          <w:szCs w:val="26"/>
          <w:lang w:val="nl-NL"/>
        </w:rPr>
      </w:pPr>
    </w:p>
    <w:p w:rsidR="00D82BFD" w:rsidRPr="008338A9" w:rsidRDefault="00D65B0F" w:rsidP="008338A9">
      <w:pPr>
        <w:tabs>
          <w:tab w:val="left" w:pos="1843"/>
        </w:tabs>
        <w:jc w:val="both"/>
        <w:rPr>
          <w:rFonts w:ascii="Times New Roman" w:hAnsi="Times New Roman"/>
          <w:sz w:val="2"/>
          <w:szCs w:val="26"/>
          <w:lang w:val="nl-NL"/>
        </w:rPr>
      </w:pPr>
      <w:r w:rsidRPr="00484620">
        <w:rPr>
          <w:rFonts w:ascii="Times New Roman" w:hAnsi="Times New Roman"/>
          <w:b/>
          <w:i/>
          <w:szCs w:val="26"/>
          <w:lang w:val="nl-NL"/>
        </w:rPr>
        <w:tab/>
      </w:r>
      <w:r w:rsidRPr="00484620">
        <w:rPr>
          <w:rFonts w:ascii="Times New Roman" w:hAnsi="Times New Roman"/>
          <w:b/>
          <w:i/>
          <w:szCs w:val="26"/>
          <w:lang w:val="nl-NL"/>
        </w:rPr>
        <w:tab/>
      </w:r>
      <w:r w:rsidRPr="00484620">
        <w:rPr>
          <w:rFonts w:ascii="Times New Roman" w:hAnsi="Times New Roman"/>
          <w:b/>
          <w:i/>
          <w:szCs w:val="26"/>
          <w:lang w:val="nl-NL"/>
        </w:rPr>
        <w:tab/>
      </w:r>
      <w:r w:rsidRPr="00484620">
        <w:rPr>
          <w:rFonts w:ascii="Times New Roman" w:hAnsi="Times New Roman"/>
          <w:b/>
          <w:i/>
          <w:szCs w:val="26"/>
          <w:lang w:val="nl-NL"/>
        </w:rPr>
        <w:tab/>
      </w:r>
    </w:p>
    <w:tbl>
      <w:tblPr>
        <w:tblW w:w="10261" w:type="dxa"/>
        <w:jc w:val="center"/>
        <w:tblLook w:val="0000" w:firstRow="0" w:lastRow="0" w:firstColumn="0" w:lastColumn="0" w:noHBand="0" w:noVBand="0"/>
      </w:tblPr>
      <w:tblGrid>
        <w:gridCol w:w="4979"/>
        <w:gridCol w:w="5282"/>
      </w:tblGrid>
      <w:tr w:rsidR="008338A9" w:rsidRPr="00CC1C5D" w:rsidTr="00C7486F">
        <w:trPr>
          <w:jc w:val="center"/>
        </w:trPr>
        <w:tc>
          <w:tcPr>
            <w:tcW w:w="4979" w:type="dxa"/>
          </w:tcPr>
          <w:p w:rsidR="008338A9" w:rsidRPr="008338A9" w:rsidRDefault="008338A9" w:rsidP="00C7486F">
            <w:pPr>
              <w:jc w:val="center"/>
              <w:rPr>
                <w:rFonts w:ascii="Times New Roman" w:hAnsi="Times New Roman"/>
                <w:szCs w:val="26"/>
                <w:lang w:val="vi-VN"/>
              </w:rPr>
            </w:pPr>
            <w:r w:rsidRPr="008338A9">
              <w:rPr>
                <w:rFonts w:ascii="Times New Roman" w:hAnsi="Times New Roman"/>
                <w:szCs w:val="26"/>
                <w:lang w:val="vi-VN"/>
              </w:rPr>
              <w:t>HỌC VIỆN NÔNG NGHIỆP VIỆT NAM</w:t>
            </w:r>
          </w:p>
          <w:p w:rsidR="008338A9" w:rsidRDefault="008338A9" w:rsidP="00C7486F">
            <w:pPr>
              <w:jc w:val="center"/>
              <w:rPr>
                <w:rFonts w:ascii="Times New Roman" w:hAnsi="Times New Roman"/>
                <w:i/>
                <w:iCs/>
                <w:spacing w:val="-40"/>
              </w:rPr>
            </w:pPr>
            <w:r w:rsidRPr="00985492">
              <w:rPr>
                <w:rFonts w:ascii="Times New Roman" w:hAnsi="Times New Roman"/>
                <w:b/>
                <w:sz w:val="24"/>
                <w:szCs w:val="24"/>
                <w:lang w:val="nl-NL"/>
              </w:rPr>
              <w:t xml:space="preserve">KHOA </w:t>
            </w:r>
            <w:r>
              <w:rPr>
                <w:rFonts w:ascii="Times New Roman" w:hAnsi="Times New Roman"/>
                <w:b/>
                <w:sz w:val="24"/>
                <w:szCs w:val="24"/>
                <w:lang w:val="nl-NL"/>
              </w:rPr>
              <w:t>THỦY SẢN</w:t>
            </w:r>
            <w:r w:rsidRPr="008338A9">
              <w:rPr>
                <w:rFonts w:ascii="Times New Roman" w:hAnsi="Times New Roman"/>
                <w:i/>
                <w:iCs/>
                <w:spacing w:val="-40"/>
              </w:rPr>
              <w:t xml:space="preserve"> </w:t>
            </w:r>
          </w:p>
          <w:p w:rsidR="008338A9" w:rsidRPr="008338A9" w:rsidRDefault="008338A9" w:rsidP="00C7486F">
            <w:pPr>
              <w:jc w:val="center"/>
              <w:rPr>
                <w:rFonts w:ascii="Times New Roman" w:hAnsi="Times New Roman"/>
                <w:i/>
                <w:iCs/>
                <w:spacing w:val="-40"/>
                <w:lang w:val="vi-VN"/>
              </w:rPr>
            </w:pPr>
            <w:r w:rsidRPr="008338A9">
              <w:rPr>
                <w:rFonts w:ascii="Times New Roman" w:hAnsi="Times New Roman"/>
                <w:i/>
                <w:iCs/>
                <w:spacing w:val="-40"/>
              </w:rPr>
              <w:t>---------------------------</w:t>
            </w:r>
          </w:p>
        </w:tc>
        <w:tc>
          <w:tcPr>
            <w:tcW w:w="5282" w:type="dxa"/>
          </w:tcPr>
          <w:p w:rsidR="008338A9" w:rsidRPr="008338A9" w:rsidRDefault="008338A9" w:rsidP="00C7486F">
            <w:pPr>
              <w:jc w:val="center"/>
              <w:rPr>
                <w:rFonts w:ascii="Times New Roman" w:hAnsi="Times New Roman"/>
                <w:b/>
                <w:bCs/>
                <w:sz w:val="24"/>
                <w:szCs w:val="24"/>
                <w:lang w:val="vi-VN"/>
              </w:rPr>
            </w:pPr>
            <w:r w:rsidRPr="008338A9">
              <w:rPr>
                <w:rFonts w:ascii="Times New Roman" w:hAnsi="Times New Roman"/>
                <w:b/>
                <w:bCs/>
                <w:sz w:val="24"/>
                <w:szCs w:val="24"/>
                <w:lang w:val="vi-VN"/>
              </w:rPr>
              <w:t>CỘNG HOÀ XÃ HỘI CHỦ NGHĨA VIỆT NAM</w:t>
            </w:r>
          </w:p>
          <w:p w:rsidR="008338A9" w:rsidRPr="008338A9" w:rsidRDefault="008338A9" w:rsidP="00C7486F">
            <w:pPr>
              <w:jc w:val="center"/>
              <w:rPr>
                <w:rFonts w:ascii="Times New Roman" w:hAnsi="Times New Roman"/>
                <w:b/>
                <w:bCs/>
                <w:lang w:val="vi-VN"/>
              </w:rPr>
            </w:pPr>
            <w:r w:rsidRPr="008338A9">
              <w:rPr>
                <w:rFonts w:ascii="Times New Roman" w:hAnsi="Times New Roman"/>
                <w:b/>
                <w:bCs/>
                <w:lang w:val="vi-VN"/>
              </w:rPr>
              <w:t>Độc lập - Tự do - Hạnh phúc</w:t>
            </w:r>
          </w:p>
          <w:p w:rsidR="008338A9" w:rsidRPr="008338A9" w:rsidRDefault="008338A9" w:rsidP="00C7486F">
            <w:pPr>
              <w:jc w:val="center"/>
              <w:rPr>
                <w:rFonts w:ascii="Times New Roman" w:hAnsi="Times New Roman"/>
                <w:b/>
                <w:bCs/>
                <w:lang w:val="vi-VN"/>
              </w:rPr>
            </w:pPr>
            <w:r w:rsidRPr="008338A9">
              <w:rPr>
                <w:rFonts w:ascii="Times New Roman" w:hAnsi="Times New Roman"/>
                <w:i/>
                <w:iCs/>
                <w:spacing w:val="-40"/>
                <w:lang w:val="vi-VN"/>
              </w:rPr>
              <w:t>--------------------------------------------------------------</w:t>
            </w:r>
          </w:p>
          <w:p w:rsidR="008338A9" w:rsidRPr="008338A9" w:rsidRDefault="008338A9" w:rsidP="008338A9">
            <w:pPr>
              <w:jc w:val="center"/>
              <w:rPr>
                <w:rFonts w:ascii="Times New Roman" w:hAnsi="Times New Roman"/>
                <w:b/>
                <w:bCs/>
                <w:lang w:val="vi-VN"/>
              </w:rPr>
            </w:pPr>
            <w:r w:rsidRPr="008338A9">
              <w:rPr>
                <w:rFonts w:ascii="Times New Roman" w:hAnsi="Times New Roman"/>
                <w:i/>
                <w:iCs/>
                <w:lang w:val="vi-VN"/>
              </w:rPr>
              <w:t xml:space="preserve">Hà Nội, ngày </w:t>
            </w:r>
            <w:r w:rsidRPr="00CC1C5D">
              <w:rPr>
                <w:rFonts w:ascii="Times New Roman" w:hAnsi="Times New Roman"/>
                <w:i/>
                <w:iCs/>
                <w:lang w:val="vi-VN"/>
                <w:rPrChange w:id="1" w:author="Ordinateur" w:date="2021-06-28T14:43:00Z">
                  <w:rPr>
                    <w:rFonts w:ascii="Times New Roman" w:hAnsi="Times New Roman"/>
                    <w:i/>
                    <w:iCs/>
                  </w:rPr>
                </w:rPrChange>
              </w:rPr>
              <w:t>30</w:t>
            </w:r>
            <w:r>
              <w:rPr>
                <w:rFonts w:ascii="Times New Roman" w:hAnsi="Times New Roman"/>
                <w:i/>
                <w:iCs/>
                <w:lang w:val="vi-VN"/>
              </w:rPr>
              <w:t xml:space="preserve"> tháng </w:t>
            </w:r>
            <w:r w:rsidRPr="008338A9">
              <w:rPr>
                <w:rFonts w:ascii="Times New Roman" w:hAnsi="Times New Roman"/>
                <w:i/>
                <w:iCs/>
                <w:lang w:val="vi-VN"/>
              </w:rPr>
              <w:t>6 năm 2021</w:t>
            </w:r>
          </w:p>
        </w:tc>
      </w:tr>
    </w:tbl>
    <w:p w:rsidR="008338A9" w:rsidRPr="005612FB" w:rsidRDefault="008338A9" w:rsidP="008338A9">
      <w:pPr>
        <w:rPr>
          <w:lang w:val="vi-VN"/>
        </w:rPr>
      </w:pPr>
    </w:p>
    <w:p w:rsidR="008338A9" w:rsidRPr="00CC1C5D" w:rsidRDefault="008338A9" w:rsidP="008338A9">
      <w:pPr>
        <w:pStyle w:val="NormalWeb"/>
        <w:spacing w:before="0" w:beforeAutospacing="0" w:after="0" w:afterAutospacing="0" w:line="360" w:lineRule="auto"/>
        <w:jc w:val="center"/>
        <w:rPr>
          <w:rFonts w:cs="Calibri"/>
          <w:sz w:val="28"/>
          <w:szCs w:val="28"/>
          <w:lang w:val="vi-VN"/>
          <w:rPrChange w:id="2" w:author="Ordinateur" w:date="2021-06-28T14:43:00Z">
            <w:rPr>
              <w:rFonts w:cs="Calibri"/>
              <w:sz w:val="28"/>
              <w:szCs w:val="28"/>
            </w:rPr>
          </w:rPrChange>
        </w:rPr>
      </w:pPr>
      <w:r w:rsidRPr="005612FB">
        <w:rPr>
          <w:rStyle w:val="Strong"/>
          <w:sz w:val="28"/>
          <w:szCs w:val="28"/>
          <w:lang w:val="vi-VN"/>
        </w:rPr>
        <w:t xml:space="preserve">KẾ HOẠCH CHIẾN LƯỢC PHÁT TRIỂN </w:t>
      </w:r>
      <w:r w:rsidRPr="00CC1C5D">
        <w:rPr>
          <w:rStyle w:val="Strong"/>
          <w:sz w:val="28"/>
          <w:szCs w:val="28"/>
          <w:lang w:val="vi-VN"/>
          <w:rPrChange w:id="3" w:author="Ordinateur" w:date="2021-06-28T14:43:00Z">
            <w:rPr>
              <w:rStyle w:val="Strong"/>
              <w:sz w:val="28"/>
              <w:szCs w:val="28"/>
            </w:rPr>
          </w:rPrChange>
        </w:rPr>
        <w:t>KHOA THỦY SẢN</w:t>
      </w:r>
    </w:p>
    <w:p w:rsidR="008338A9" w:rsidRPr="005612FB" w:rsidRDefault="008338A9" w:rsidP="008338A9">
      <w:pPr>
        <w:pStyle w:val="NormalWeb"/>
        <w:spacing w:before="0" w:beforeAutospacing="0" w:after="0" w:afterAutospacing="0" w:line="360" w:lineRule="auto"/>
        <w:jc w:val="center"/>
        <w:rPr>
          <w:rStyle w:val="Strong"/>
          <w:sz w:val="28"/>
          <w:szCs w:val="28"/>
          <w:lang w:val="vi-VN"/>
        </w:rPr>
      </w:pPr>
      <w:r w:rsidRPr="005612FB">
        <w:rPr>
          <w:rStyle w:val="Strong"/>
          <w:sz w:val="28"/>
          <w:szCs w:val="28"/>
          <w:lang w:val="vi-VN"/>
        </w:rPr>
        <w:t xml:space="preserve">GIAI ĐOẠN 2021 - 2026 </w:t>
      </w:r>
    </w:p>
    <w:p w:rsidR="002609AF" w:rsidRDefault="008338A9" w:rsidP="008338A9">
      <w:pPr>
        <w:pStyle w:val="NormalWeb"/>
        <w:spacing w:before="0" w:beforeAutospacing="0" w:after="0" w:afterAutospacing="0" w:line="360" w:lineRule="auto"/>
        <w:jc w:val="center"/>
        <w:rPr>
          <w:ins w:id="4" w:author="VPK THUYSAN" w:date="2021-07-01T11:27:00Z"/>
          <w:sz w:val="28"/>
          <w:szCs w:val="28"/>
          <w:lang w:val="vi-VN"/>
        </w:rPr>
      </w:pPr>
      <w:r w:rsidRPr="001E078C">
        <w:rPr>
          <w:sz w:val="28"/>
          <w:szCs w:val="28"/>
          <w:lang w:val="vi-VN"/>
        </w:rPr>
        <w:t xml:space="preserve">(Kèm theo Tờ trình số   </w:t>
      </w:r>
      <w:del w:id="5" w:author="VPK THUYSAN" w:date="2021-07-01T11:27:00Z">
        <w:r w:rsidRPr="001E078C" w:rsidDel="00395BAB">
          <w:rPr>
            <w:sz w:val="28"/>
            <w:szCs w:val="28"/>
            <w:lang w:val="vi-VN"/>
          </w:rPr>
          <w:delText xml:space="preserve">  </w:delText>
        </w:r>
      </w:del>
      <w:ins w:id="6" w:author="VPK THUYSAN" w:date="2021-07-01T11:27:00Z">
        <w:r w:rsidR="00395BAB">
          <w:rPr>
            <w:sz w:val="28"/>
            <w:szCs w:val="28"/>
          </w:rPr>
          <w:t>18</w:t>
        </w:r>
      </w:ins>
      <w:del w:id="7" w:author="VPK THUYSAN" w:date="2021-07-01T11:27:00Z">
        <w:r w:rsidRPr="001E078C" w:rsidDel="00395BAB">
          <w:rPr>
            <w:sz w:val="28"/>
            <w:szCs w:val="28"/>
            <w:lang w:val="vi-VN"/>
          </w:rPr>
          <w:delText xml:space="preserve"> </w:delText>
        </w:r>
      </w:del>
      <w:r w:rsidRPr="001E078C">
        <w:rPr>
          <w:sz w:val="28"/>
          <w:szCs w:val="28"/>
          <w:lang w:val="vi-VN"/>
        </w:rPr>
        <w:t>/TTr-</w:t>
      </w:r>
      <w:del w:id="8" w:author="VPK THUYSAN" w:date="2021-07-01T11:27:00Z">
        <w:r w:rsidRPr="001E078C" w:rsidDel="00395BAB">
          <w:rPr>
            <w:sz w:val="28"/>
            <w:szCs w:val="28"/>
            <w:lang w:val="vi-VN"/>
          </w:rPr>
          <w:delText>_</w:delText>
        </w:r>
        <w:r w:rsidDel="00395BAB">
          <w:rPr>
            <w:rStyle w:val="FootnoteReference"/>
            <w:sz w:val="28"/>
            <w:szCs w:val="28"/>
            <w:lang w:val="vi-VN"/>
          </w:rPr>
          <w:footnoteReference w:id="1"/>
        </w:r>
      </w:del>
      <w:ins w:id="11" w:author="VPK THUYSAN" w:date="2021-07-01T11:27:00Z">
        <w:r w:rsidR="00395BAB">
          <w:rPr>
            <w:sz w:val="28"/>
            <w:szCs w:val="28"/>
          </w:rPr>
          <w:t>TS</w:t>
        </w:r>
      </w:ins>
      <w:r w:rsidRPr="001E078C">
        <w:rPr>
          <w:sz w:val="28"/>
          <w:szCs w:val="28"/>
          <w:lang w:val="vi-VN"/>
        </w:rPr>
        <w:t xml:space="preserve">  ngày</w:t>
      </w:r>
      <w:ins w:id="12" w:author="VPK THUYSAN" w:date="2021-07-01T11:27:00Z">
        <w:r w:rsidR="00395BAB">
          <w:rPr>
            <w:sz w:val="28"/>
            <w:szCs w:val="28"/>
          </w:rPr>
          <w:t xml:space="preserve"> </w:t>
        </w:r>
      </w:ins>
      <w:del w:id="13" w:author="VPK THUYSAN" w:date="2021-07-01T11:27:00Z">
        <w:r w:rsidDel="00395BAB">
          <w:rPr>
            <w:sz w:val="28"/>
            <w:szCs w:val="28"/>
            <w:lang w:val="vi-VN"/>
          </w:rPr>
          <w:delText xml:space="preserve">    </w:delText>
        </w:r>
      </w:del>
      <w:ins w:id="14" w:author="VPK THUYSAN" w:date="2021-07-01T11:27:00Z">
        <w:r w:rsidR="00395BAB">
          <w:rPr>
            <w:sz w:val="28"/>
            <w:szCs w:val="28"/>
          </w:rPr>
          <w:t>30</w:t>
        </w:r>
      </w:ins>
      <w:r>
        <w:rPr>
          <w:sz w:val="28"/>
          <w:szCs w:val="28"/>
          <w:lang w:val="vi-VN"/>
        </w:rPr>
        <w:t xml:space="preserve"> tháng </w:t>
      </w:r>
      <w:del w:id="15" w:author="VPK THUYSAN" w:date="2021-07-01T11:27:00Z">
        <w:r w:rsidDel="00395BAB">
          <w:rPr>
            <w:sz w:val="28"/>
            <w:szCs w:val="28"/>
            <w:lang w:val="vi-VN"/>
          </w:rPr>
          <w:delText xml:space="preserve">   </w:delText>
        </w:r>
      </w:del>
      <w:ins w:id="16" w:author="VPK THUYSAN" w:date="2021-07-01T11:27:00Z">
        <w:r w:rsidR="00395BAB">
          <w:rPr>
            <w:sz w:val="28"/>
            <w:szCs w:val="28"/>
          </w:rPr>
          <w:t>6</w:t>
        </w:r>
      </w:ins>
      <w:r>
        <w:rPr>
          <w:sz w:val="28"/>
          <w:szCs w:val="28"/>
          <w:lang w:val="vi-VN"/>
        </w:rPr>
        <w:t xml:space="preserve"> năm 2021</w:t>
      </w:r>
      <w:r w:rsidRPr="005612FB">
        <w:rPr>
          <w:sz w:val="28"/>
          <w:szCs w:val="28"/>
          <w:lang w:val="vi-VN"/>
        </w:rPr>
        <w:t xml:space="preserve"> của</w:t>
      </w:r>
    </w:p>
    <w:p w:rsidR="008338A9" w:rsidRPr="001E078C" w:rsidRDefault="008338A9" w:rsidP="008338A9">
      <w:pPr>
        <w:pStyle w:val="NormalWeb"/>
        <w:spacing w:before="0" w:beforeAutospacing="0" w:after="0" w:afterAutospacing="0" w:line="360" w:lineRule="auto"/>
        <w:jc w:val="center"/>
        <w:rPr>
          <w:sz w:val="28"/>
          <w:szCs w:val="28"/>
          <w:lang w:val="vi-VN"/>
        </w:rPr>
      </w:pPr>
      <w:r w:rsidRPr="005612FB">
        <w:rPr>
          <w:sz w:val="28"/>
          <w:szCs w:val="28"/>
          <w:lang w:val="vi-VN"/>
        </w:rPr>
        <w:t xml:space="preserve"> </w:t>
      </w:r>
      <w:del w:id="17" w:author="VPK THUYSAN" w:date="2021-07-01T11:27:00Z">
        <w:r w:rsidRPr="005612FB" w:rsidDel="00395BAB">
          <w:rPr>
            <w:b/>
            <w:sz w:val="28"/>
            <w:szCs w:val="28"/>
            <w:lang w:val="vi-VN"/>
          </w:rPr>
          <w:delText>đơn vị</w:delText>
        </w:r>
      </w:del>
      <w:ins w:id="18" w:author="VPK THUYSAN" w:date="2021-07-01T11:27:00Z">
        <w:r w:rsidR="00395BAB">
          <w:rPr>
            <w:b/>
            <w:sz w:val="28"/>
            <w:szCs w:val="28"/>
          </w:rPr>
          <w:t>Khoa thủy sản</w:t>
        </w:r>
      </w:ins>
      <w:r>
        <w:rPr>
          <w:sz w:val="28"/>
          <w:szCs w:val="28"/>
          <w:lang w:val="vi-VN"/>
        </w:rPr>
        <w:t>)</w:t>
      </w:r>
    </w:p>
    <w:p w:rsidR="008338A9" w:rsidRDefault="008338A9" w:rsidP="008338A9">
      <w:pPr>
        <w:jc w:val="center"/>
        <w:rPr>
          <w:sz w:val="24"/>
          <w:szCs w:val="24"/>
          <w:lang w:val="vi-VN"/>
        </w:rPr>
      </w:pPr>
      <w:r w:rsidRPr="005612FB">
        <w:rPr>
          <w:i/>
          <w:iCs/>
          <w:spacing w:val="-40"/>
          <w:lang w:val="vi-VN"/>
        </w:rPr>
        <w:t>-------------------------------------</w:t>
      </w:r>
    </w:p>
    <w:p w:rsidR="008338A9" w:rsidRPr="001E078C" w:rsidRDefault="008338A9" w:rsidP="008338A9">
      <w:pPr>
        <w:rPr>
          <w:sz w:val="24"/>
          <w:szCs w:val="24"/>
          <w:lang w:val="vi-VN"/>
        </w:rPr>
      </w:pPr>
    </w:p>
    <w:p w:rsidR="008338A9" w:rsidRPr="008338A9" w:rsidRDefault="008338A9" w:rsidP="008338A9">
      <w:pPr>
        <w:spacing w:before="80" w:after="80" w:line="360" w:lineRule="exact"/>
        <w:jc w:val="center"/>
        <w:rPr>
          <w:rFonts w:ascii="Times New Roman" w:hAnsi="Times New Roman"/>
          <w:b/>
          <w:lang w:val="vi-VN"/>
        </w:rPr>
      </w:pPr>
      <w:r w:rsidRPr="008338A9">
        <w:rPr>
          <w:rFonts w:ascii="Times New Roman" w:hAnsi="Times New Roman"/>
          <w:b/>
          <w:lang w:val="vi-VN"/>
        </w:rPr>
        <w:t>PHẦN 1</w:t>
      </w:r>
    </w:p>
    <w:p w:rsidR="008338A9" w:rsidRPr="00CC1C5D" w:rsidRDefault="008338A9" w:rsidP="008338A9">
      <w:pPr>
        <w:spacing w:before="80" w:after="80" w:line="360" w:lineRule="exact"/>
        <w:jc w:val="center"/>
        <w:rPr>
          <w:rFonts w:ascii="Times New Roman" w:hAnsi="Times New Roman"/>
          <w:b/>
          <w:lang w:val="vi-VN"/>
          <w:rPrChange w:id="19" w:author="Ordinateur" w:date="2021-06-28T14:43:00Z">
            <w:rPr>
              <w:rFonts w:ascii="Times New Roman" w:hAnsi="Times New Roman"/>
              <w:b/>
            </w:rPr>
          </w:rPrChange>
        </w:rPr>
      </w:pPr>
      <w:r w:rsidRPr="008338A9">
        <w:rPr>
          <w:rFonts w:ascii="Times New Roman" w:hAnsi="Times New Roman"/>
          <w:b/>
          <w:lang w:val="vi-VN"/>
        </w:rPr>
        <w:t xml:space="preserve">GIỚI THIỆU CHUNG VỀ </w:t>
      </w:r>
      <w:r w:rsidRPr="00CC1C5D">
        <w:rPr>
          <w:rFonts w:ascii="Times New Roman" w:hAnsi="Times New Roman"/>
          <w:b/>
          <w:lang w:val="vi-VN"/>
          <w:rPrChange w:id="20" w:author="Ordinateur" w:date="2021-06-28T14:43:00Z">
            <w:rPr>
              <w:rFonts w:ascii="Times New Roman" w:hAnsi="Times New Roman"/>
              <w:b/>
            </w:rPr>
          </w:rPrChange>
        </w:rPr>
        <w:t>KHOA THỦY SẢN</w:t>
      </w:r>
    </w:p>
    <w:p w:rsidR="008338A9" w:rsidRPr="008A51D6" w:rsidRDefault="008338A9" w:rsidP="008338A9">
      <w:pPr>
        <w:spacing w:before="80" w:after="80" w:line="360" w:lineRule="exact"/>
        <w:jc w:val="center"/>
        <w:rPr>
          <w:lang w:val="vi-VN"/>
        </w:rPr>
      </w:pPr>
    </w:p>
    <w:p w:rsidR="008338A9" w:rsidRPr="00CC1C5D" w:rsidRDefault="008338A9" w:rsidP="005B1588">
      <w:pPr>
        <w:pStyle w:val="ListParagraph"/>
        <w:tabs>
          <w:tab w:val="left" w:pos="0"/>
        </w:tabs>
        <w:autoSpaceDE/>
        <w:autoSpaceDN/>
        <w:spacing w:before="120" w:after="120" w:line="360" w:lineRule="auto"/>
        <w:ind w:left="0"/>
        <w:contextualSpacing w:val="0"/>
        <w:rPr>
          <w:b/>
          <w:sz w:val="26"/>
          <w:szCs w:val="26"/>
          <w:lang w:val="vi-VN"/>
          <w:rPrChange w:id="21" w:author="Ordinateur" w:date="2021-06-28T14:43:00Z">
            <w:rPr>
              <w:b/>
              <w:sz w:val="26"/>
              <w:szCs w:val="26"/>
            </w:rPr>
          </w:rPrChange>
        </w:rPr>
      </w:pPr>
      <w:r w:rsidRPr="00CC1C5D">
        <w:rPr>
          <w:b/>
          <w:sz w:val="26"/>
          <w:szCs w:val="26"/>
          <w:lang w:val="vi-VN"/>
          <w:rPrChange w:id="22" w:author="Ordinateur" w:date="2021-06-28T14:43:00Z">
            <w:rPr>
              <w:b/>
              <w:sz w:val="26"/>
              <w:szCs w:val="26"/>
            </w:rPr>
          </w:rPrChange>
        </w:rPr>
        <w:t>1. Chức năng, nhiệm vụ của Khoa Thủy sản</w:t>
      </w:r>
    </w:p>
    <w:p w:rsidR="004357BF" w:rsidRPr="005B1588" w:rsidRDefault="004357BF" w:rsidP="005B1588">
      <w:pPr>
        <w:shd w:val="clear" w:color="auto" w:fill="FFFFFF"/>
        <w:spacing w:before="120" w:after="120" w:line="360" w:lineRule="auto"/>
        <w:jc w:val="both"/>
        <w:rPr>
          <w:rFonts w:ascii="Times New Roman" w:eastAsia="SimSun" w:hAnsi="Times New Roman"/>
          <w:color w:val="000000"/>
          <w:szCs w:val="26"/>
          <w:lang w:val="da-DK" w:eastAsia="zh-CN"/>
        </w:rPr>
      </w:pPr>
      <w:r w:rsidRPr="005B1588">
        <w:rPr>
          <w:rFonts w:ascii="Times New Roman" w:hAnsi="Times New Roman"/>
          <w:bCs/>
          <w:szCs w:val="26"/>
          <w:lang w:val="pt-BR"/>
        </w:rPr>
        <w:t xml:space="preserve">- </w:t>
      </w:r>
      <w:r w:rsidRPr="005B1588">
        <w:rPr>
          <w:rFonts w:ascii="Times New Roman" w:eastAsia="SimSun" w:hAnsi="Times New Roman"/>
          <w:color w:val="000000"/>
          <w:szCs w:val="26"/>
          <w:lang w:val="da-DK" w:eastAsia="zh-CN"/>
        </w:rPr>
        <w:t xml:space="preserve">Đào tạo và phát triển nguồn nhân lực có chất lượng cao trong lĩnh vực thủy sản bao gồm trình độ đại học, thạc sỹ, tiến sỹ và đào tạo ngắn hạn theo yêu cầu của xã hội; </w:t>
      </w:r>
    </w:p>
    <w:p w:rsidR="004357BF" w:rsidRPr="005B1588" w:rsidRDefault="004357BF" w:rsidP="005B1588">
      <w:pPr>
        <w:shd w:val="clear" w:color="auto" w:fill="FFFFFF"/>
        <w:spacing w:before="120" w:after="120" w:line="360" w:lineRule="auto"/>
        <w:jc w:val="both"/>
        <w:rPr>
          <w:rFonts w:ascii="Times New Roman" w:eastAsia="SimSun" w:hAnsi="Times New Roman"/>
          <w:color w:val="000000"/>
          <w:szCs w:val="26"/>
          <w:lang w:val="da-DK" w:eastAsia="zh-CN"/>
        </w:rPr>
      </w:pPr>
      <w:r w:rsidRPr="005B1588">
        <w:rPr>
          <w:rFonts w:ascii="Times New Roman" w:eastAsia="SimSun" w:hAnsi="Times New Roman"/>
          <w:color w:val="000000"/>
          <w:szCs w:val="26"/>
          <w:lang w:val="da-DK" w:eastAsia="zh-CN"/>
        </w:rPr>
        <w:t>- Tổ chức và triển khai các hoạt động nghiên cứu khoa học về nuôi trồng thủy sản, môi trường và bệnh thủy sản; dinh dưỡng và thức ăn thủy sản; di truyền và chọn giống thủy sản.</w:t>
      </w:r>
    </w:p>
    <w:p w:rsidR="004357BF" w:rsidRPr="005B1588" w:rsidRDefault="004357BF" w:rsidP="005B1588">
      <w:pPr>
        <w:shd w:val="clear" w:color="auto" w:fill="FFFFFF"/>
        <w:spacing w:before="120" w:after="120" w:line="360" w:lineRule="auto"/>
        <w:jc w:val="both"/>
        <w:rPr>
          <w:rFonts w:ascii="Times New Roman" w:eastAsia="SimSun" w:hAnsi="Times New Roman"/>
          <w:color w:val="000000"/>
          <w:szCs w:val="26"/>
          <w:lang w:val="da-DK" w:eastAsia="zh-CN"/>
        </w:rPr>
      </w:pPr>
      <w:r w:rsidRPr="005B1588">
        <w:rPr>
          <w:rFonts w:ascii="Times New Roman" w:eastAsia="SimSun" w:hAnsi="Times New Roman"/>
          <w:color w:val="000000"/>
          <w:szCs w:val="26"/>
          <w:lang w:val="da-DK" w:eastAsia="zh-CN"/>
        </w:rPr>
        <w:t xml:space="preserve">- </w:t>
      </w:r>
      <w:r w:rsidRPr="005B1588">
        <w:rPr>
          <w:rFonts w:ascii="Times New Roman" w:eastAsia="SimSun" w:hAnsi="Times New Roman"/>
          <w:noProof/>
          <w:color w:val="000000"/>
          <w:szCs w:val="26"/>
          <w:lang w:val="da-DK" w:eastAsia="zh-CN"/>
        </w:rPr>
        <w:t>Cung cấp các dịch vụ tư vấn, chuyển giao khoa học và công nghệ</w:t>
      </w:r>
      <w:r w:rsidRPr="005B1588">
        <w:rPr>
          <w:rFonts w:ascii="Times New Roman" w:eastAsia="SimSun" w:hAnsi="Times New Roman"/>
          <w:color w:val="000000"/>
          <w:szCs w:val="26"/>
          <w:lang w:val="da-DK" w:eastAsia="zh-CN"/>
        </w:rPr>
        <w:t xml:space="preserve"> trong lĩnh vực thủy sản theo nhu cầu xã hội.</w:t>
      </w:r>
    </w:p>
    <w:p w:rsidR="008338A9" w:rsidRPr="00CC1C5D" w:rsidRDefault="004357BF" w:rsidP="005B1588">
      <w:pPr>
        <w:pStyle w:val="ListParagraph"/>
        <w:tabs>
          <w:tab w:val="left" w:pos="1080"/>
        </w:tabs>
        <w:autoSpaceDE/>
        <w:autoSpaceDN/>
        <w:spacing w:before="120" w:after="120" w:line="360" w:lineRule="auto"/>
        <w:ind w:left="0"/>
        <w:contextualSpacing w:val="0"/>
        <w:rPr>
          <w:b/>
          <w:sz w:val="26"/>
          <w:szCs w:val="26"/>
          <w:lang w:val="da-DK"/>
          <w:rPrChange w:id="23" w:author="Ordinateur" w:date="2021-06-28T14:43:00Z">
            <w:rPr>
              <w:b/>
              <w:sz w:val="26"/>
              <w:szCs w:val="26"/>
            </w:rPr>
          </w:rPrChange>
        </w:rPr>
      </w:pPr>
      <w:r w:rsidRPr="00CC1C5D">
        <w:rPr>
          <w:b/>
          <w:sz w:val="26"/>
          <w:szCs w:val="26"/>
          <w:lang w:val="da-DK"/>
          <w:rPrChange w:id="24" w:author="Ordinateur" w:date="2021-06-28T14:43:00Z">
            <w:rPr>
              <w:b/>
              <w:sz w:val="26"/>
              <w:szCs w:val="26"/>
            </w:rPr>
          </w:rPrChange>
        </w:rPr>
        <w:t xml:space="preserve">2. </w:t>
      </w:r>
      <w:r w:rsidR="008338A9" w:rsidRPr="00CC1C5D">
        <w:rPr>
          <w:b/>
          <w:sz w:val="26"/>
          <w:szCs w:val="26"/>
          <w:lang w:val="da-DK"/>
          <w:rPrChange w:id="25" w:author="Ordinateur" w:date="2021-06-28T14:43:00Z">
            <w:rPr>
              <w:b/>
              <w:sz w:val="26"/>
              <w:szCs w:val="26"/>
            </w:rPr>
          </w:rPrChange>
        </w:rPr>
        <w:t>Quá trình hình thành và phát triển</w:t>
      </w:r>
    </w:p>
    <w:p w:rsidR="004357BF" w:rsidRPr="005B1588" w:rsidRDefault="004357BF" w:rsidP="005B1588">
      <w:pPr>
        <w:pStyle w:val="ListParagraph"/>
        <w:tabs>
          <w:tab w:val="left" w:pos="720"/>
        </w:tabs>
        <w:autoSpaceDE/>
        <w:autoSpaceDN/>
        <w:spacing w:before="120" w:after="120" w:line="360" w:lineRule="auto"/>
        <w:ind w:left="0"/>
        <w:contextualSpacing w:val="0"/>
        <w:jc w:val="both"/>
        <w:rPr>
          <w:sz w:val="26"/>
          <w:szCs w:val="26"/>
        </w:rPr>
      </w:pPr>
      <w:r w:rsidRPr="00CC1C5D">
        <w:rPr>
          <w:sz w:val="26"/>
          <w:szCs w:val="26"/>
          <w:lang w:val="da-DK"/>
          <w:rPrChange w:id="26" w:author="Ordinateur" w:date="2021-06-28T14:43:00Z">
            <w:rPr>
              <w:sz w:val="26"/>
              <w:szCs w:val="26"/>
            </w:rPr>
          </w:rPrChange>
        </w:rPr>
        <w:tab/>
      </w:r>
      <w:r w:rsidRPr="005B1588">
        <w:rPr>
          <w:sz w:val="26"/>
          <w:szCs w:val="26"/>
        </w:rPr>
        <w:t xml:space="preserve">Khoa Thủy sản được thành lập ngày </w:t>
      </w:r>
      <w:ins w:id="27" w:author="VPK THUYSAN" w:date="2021-07-01T11:28:00Z">
        <w:r w:rsidR="00B962EF">
          <w:rPr>
            <w:sz w:val="26"/>
            <w:szCs w:val="26"/>
          </w:rPr>
          <w:t>0</w:t>
        </w:r>
      </w:ins>
      <w:del w:id="28" w:author="VPK THUYSAN" w:date="2021-07-01T11:28:00Z">
        <w:r w:rsidRPr="005B1588" w:rsidDel="00B962EF">
          <w:rPr>
            <w:sz w:val="26"/>
            <w:szCs w:val="26"/>
          </w:rPr>
          <w:delText>1</w:delText>
        </w:r>
      </w:del>
      <w:r w:rsidRPr="005B1588">
        <w:rPr>
          <w:sz w:val="26"/>
          <w:szCs w:val="26"/>
        </w:rPr>
        <w:t xml:space="preserve">5 tháng 3 năm 2015 trên cơ sở tách ra từ Khoa Chăn nuôi và Nuôi trồng Thủy sản, tiền thân từ 2 bộ môn Nuôi trồng Thủy sản (tái thiết ngày 23 tháng 10 năm 2004), bộ môn Môi trường và Bệnh Thủy sản (thành lập </w:t>
      </w:r>
      <w:r w:rsidRPr="00FB105A">
        <w:rPr>
          <w:sz w:val="26"/>
          <w:szCs w:val="26"/>
          <w:rPrChange w:id="29" w:author="VPK THUYSAN" w:date="2021-07-01T11:28:00Z">
            <w:rPr>
              <w:sz w:val="26"/>
              <w:szCs w:val="26"/>
              <w:highlight w:val="yellow"/>
            </w:rPr>
          </w:rPrChange>
        </w:rPr>
        <w:t xml:space="preserve">ngày </w:t>
      </w:r>
      <w:del w:id="30" w:author="VPK THUYSAN" w:date="2021-07-01T11:28:00Z">
        <w:r w:rsidRPr="00FB105A" w:rsidDel="003755D8">
          <w:rPr>
            <w:sz w:val="26"/>
            <w:szCs w:val="26"/>
            <w:rPrChange w:id="31" w:author="VPK THUYSAN" w:date="2021-07-01T11:28:00Z">
              <w:rPr>
                <w:sz w:val="26"/>
                <w:szCs w:val="26"/>
                <w:highlight w:val="yellow"/>
              </w:rPr>
            </w:rPrChange>
          </w:rPr>
          <w:delText>..</w:delText>
        </w:r>
      </w:del>
      <w:ins w:id="32" w:author="VPK THUYSAN" w:date="2021-07-01T11:28:00Z">
        <w:r w:rsidR="003755D8" w:rsidRPr="00FB105A">
          <w:rPr>
            <w:sz w:val="26"/>
            <w:szCs w:val="26"/>
            <w:rPrChange w:id="33" w:author="VPK THUYSAN" w:date="2021-07-01T11:28:00Z">
              <w:rPr>
                <w:sz w:val="26"/>
                <w:szCs w:val="26"/>
                <w:highlight w:val="yellow"/>
              </w:rPr>
            </w:rPrChange>
          </w:rPr>
          <w:t>20</w:t>
        </w:r>
      </w:ins>
      <w:r w:rsidRPr="00FB105A">
        <w:rPr>
          <w:sz w:val="26"/>
          <w:szCs w:val="26"/>
          <w:rPrChange w:id="34" w:author="VPK THUYSAN" w:date="2021-07-01T11:28:00Z">
            <w:rPr>
              <w:sz w:val="26"/>
              <w:szCs w:val="26"/>
              <w:highlight w:val="yellow"/>
            </w:rPr>
          </w:rPrChange>
        </w:rPr>
        <w:t xml:space="preserve"> tháng </w:t>
      </w:r>
      <w:del w:id="35" w:author="VPK THUYSAN" w:date="2021-07-01T11:28:00Z">
        <w:r w:rsidRPr="005B1588" w:rsidDel="003755D8">
          <w:rPr>
            <w:sz w:val="26"/>
            <w:szCs w:val="26"/>
            <w:highlight w:val="yellow"/>
          </w:rPr>
          <w:delText>…</w:delText>
        </w:r>
        <w:r w:rsidRPr="005B1588" w:rsidDel="003755D8">
          <w:rPr>
            <w:sz w:val="26"/>
            <w:szCs w:val="26"/>
          </w:rPr>
          <w:delText xml:space="preserve"> </w:delText>
        </w:r>
      </w:del>
      <w:ins w:id="36" w:author="VPK THUYSAN" w:date="2021-07-01T11:28:00Z">
        <w:r w:rsidR="003755D8">
          <w:rPr>
            <w:sz w:val="26"/>
            <w:szCs w:val="26"/>
          </w:rPr>
          <w:t xml:space="preserve">03 </w:t>
        </w:r>
      </w:ins>
      <w:r w:rsidRPr="005B1588">
        <w:rPr>
          <w:sz w:val="26"/>
          <w:szCs w:val="26"/>
        </w:rPr>
        <w:t>năm 2012) và thành lập thêm bộ môn Dinh dưỡng và thức ăn thủy sản (tháng 3 năm 2015) cùng tổ văn phòng. Cho đến nay cơ cấu tổ chức Khoa Thủy sản vẫn giữ nguyên.</w:t>
      </w:r>
    </w:p>
    <w:p w:rsidR="004357BF" w:rsidRPr="005B1588" w:rsidRDefault="004357BF" w:rsidP="005B1588">
      <w:pPr>
        <w:pStyle w:val="ListParagraph"/>
        <w:tabs>
          <w:tab w:val="left" w:pos="1080"/>
        </w:tabs>
        <w:autoSpaceDE/>
        <w:autoSpaceDN/>
        <w:spacing w:before="120" w:after="120" w:line="360" w:lineRule="auto"/>
        <w:ind w:left="0"/>
        <w:contextualSpacing w:val="0"/>
        <w:jc w:val="both"/>
        <w:rPr>
          <w:b/>
          <w:sz w:val="26"/>
          <w:szCs w:val="26"/>
        </w:rPr>
      </w:pPr>
      <w:r w:rsidRPr="005B1588">
        <w:rPr>
          <w:b/>
          <w:sz w:val="26"/>
          <w:szCs w:val="26"/>
        </w:rPr>
        <w:t xml:space="preserve">3. </w:t>
      </w:r>
      <w:r w:rsidR="008338A9" w:rsidRPr="005B1588">
        <w:rPr>
          <w:b/>
          <w:sz w:val="26"/>
          <w:szCs w:val="26"/>
        </w:rPr>
        <w:t xml:space="preserve">Hiện trạng </w:t>
      </w:r>
      <w:r w:rsidRPr="005B1588">
        <w:rPr>
          <w:b/>
          <w:sz w:val="26"/>
          <w:szCs w:val="26"/>
        </w:rPr>
        <w:t>Khoa Thủy sản</w:t>
      </w:r>
    </w:p>
    <w:p w:rsidR="004357BF" w:rsidRPr="005B1588" w:rsidRDefault="004357BF" w:rsidP="005B1588">
      <w:pPr>
        <w:pStyle w:val="ListParagraph"/>
        <w:tabs>
          <w:tab w:val="left" w:pos="720"/>
        </w:tabs>
        <w:autoSpaceDE/>
        <w:autoSpaceDN/>
        <w:spacing w:before="120" w:after="120" w:line="360" w:lineRule="auto"/>
        <w:ind w:left="0"/>
        <w:contextualSpacing w:val="0"/>
        <w:jc w:val="both"/>
        <w:rPr>
          <w:sz w:val="26"/>
          <w:szCs w:val="26"/>
        </w:rPr>
      </w:pPr>
      <w:r w:rsidRPr="005B1588">
        <w:rPr>
          <w:sz w:val="26"/>
          <w:szCs w:val="26"/>
        </w:rPr>
        <w:tab/>
        <w:t xml:space="preserve">Khoa Thủy sản là một khoa mới thành lập với số lượng cán bộ </w:t>
      </w:r>
      <w:r w:rsidR="00402F3E" w:rsidRPr="005B1588">
        <w:rPr>
          <w:sz w:val="26"/>
          <w:szCs w:val="26"/>
        </w:rPr>
        <w:t xml:space="preserve">khiêm tốn với tổng số cán bộ giảng dạy, nghiên cứu và văn phòng là </w:t>
      </w:r>
      <w:r w:rsidR="00402F3E" w:rsidRPr="00BC27A3">
        <w:rPr>
          <w:b/>
          <w:sz w:val="26"/>
          <w:szCs w:val="26"/>
          <w:rPrChange w:id="37" w:author="VPK THUYSAN" w:date="2021-07-01T11:28:00Z">
            <w:rPr>
              <w:sz w:val="26"/>
              <w:szCs w:val="26"/>
            </w:rPr>
          </w:rPrChange>
        </w:rPr>
        <w:t>24</w:t>
      </w:r>
      <w:r w:rsidR="00402F3E" w:rsidRPr="005B1588">
        <w:rPr>
          <w:sz w:val="26"/>
          <w:szCs w:val="26"/>
        </w:rPr>
        <w:t xml:space="preserve"> nhân sự:</w:t>
      </w:r>
    </w:p>
    <w:p w:rsidR="00402F3E" w:rsidRPr="005B1588" w:rsidRDefault="00402F3E" w:rsidP="005B1588">
      <w:pPr>
        <w:spacing w:before="120" w:after="120" w:line="360" w:lineRule="auto"/>
        <w:ind w:firstLine="720"/>
        <w:jc w:val="both"/>
        <w:rPr>
          <w:rFonts w:ascii="Times New Roman" w:hAnsi="Times New Roman"/>
          <w:bCs/>
          <w:szCs w:val="26"/>
          <w:lang w:val="nl-NL"/>
        </w:rPr>
      </w:pPr>
      <w:r w:rsidRPr="005B1588">
        <w:rPr>
          <w:rFonts w:ascii="Times New Roman" w:hAnsi="Times New Roman"/>
          <w:bCs/>
          <w:szCs w:val="26"/>
          <w:lang w:val="nl-NL"/>
        </w:rPr>
        <w:lastRenderedPageBreak/>
        <w:t>Cán bộ giảng dạy: 15 (2 PGS.TS-GVCC; 1 TS. – GVC; 5 TS. – GV; 2 NCS. ThS. GV.; 5 ThS. GV.)</w:t>
      </w:r>
    </w:p>
    <w:p w:rsidR="00402F3E" w:rsidRPr="005B1588" w:rsidRDefault="00402F3E" w:rsidP="005B1588">
      <w:pPr>
        <w:spacing w:before="120" w:after="120" w:line="360" w:lineRule="auto"/>
        <w:jc w:val="both"/>
        <w:rPr>
          <w:rFonts w:ascii="Times New Roman" w:hAnsi="Times New Roman"/>
          <w:bCs/>
          <w:szCs w:val="26"/>
          <w:lang w:val="nl-NL"/>
        </w:rPr>
      </w:pPr>
      <w:r w:rsidRPr="005B1588">
        <w:rPr>
          <w:rFonts w:ascii="Times New Roman" w:hAnsi="Times New Roman"/>
          <w:bCs/>
          <w:szCs w:val="26"/>
          <w:lang w:val="nl-NL"/>
        </w:rPr>
        <w:tab/>
        <w:t xml:space="preserve">Kỹ </w:t>
      </w:r>
      <w:del w:id="38" w:author="VPK THUYSAN" w:date="2021-07-01T11:29:00Z">
        <w:r w:rsidRPr="005B1588" w:rsidDel="005C140D">
          <w:rPr>
            <w:rFonts w:ascii="Times New Roman" w:hAnsi="Times New Roman"/>
            <w:bCs/>
            <w:szCs w:val="26"/>
            <w:lang w:val="nl-NL"/>
          </w:rPr>
          <w:delText>thuật viên</w:delText>
        </w:r>
      </w:del>
      <w:ins w:id="39" w:author="VPK THUYSAN" w:date="2021-07-01T11:29:00Z">
        <w:r w:rsidR="005C140D">
          <w:rPr>
            <w:rFonts w:ascii="Times New Roman" w:hAnsi="Times New Roman"/>
            <w:bCs/>
            <w:szCs w:val="26"/>
            <w:lang w:val="nl-NL"/>
          </w:rPr>
          <w:t>sư thực hành</w:t>
        </w:r>
      </w:ins>
      <w:r w:rsidRPr="005B1588">
        <w:rPr>
          <w:rFonts w:ascii="Times New Roman" w:hAnsi="Times New Roman"/>
          <w:bCs/>
          <w:szCs w:val="26"/>
          <w:lang w:val="nl-NL"/>
        </w:rPr>
        <w:t>: 6 (1 NCS.; 2 ThS.; 3 KS.), trong đó có 2 hợp đồng BM</w:t>
      </w:r>
    </w:p>
    <w:p w:rsidR="00402F3E" w:rsidRPr="005B1588" w:rsidRDefault="00402F3E" w:rsidP="005B1588">
      <w:pPr>
        <w:spacing w:before="120" w:after="120" w:line="360" w:lineRule="auto"/>
        <w:jc w:val="both"/>
        <w:rPr>
          <w:rFonts w:ascii="Times New Roman" w:hAnsi="Times New Roman"/>
          <w:bCs/>
          <w:szCs w:val="26"/>
          <w:lang w:val="nl-NL"/>
        </w:rPr>
      </w:pPr>
      <w:r w:rsidRPr="005B1588">
        <w:rPr>
          <w:rFonts w:ascii="Times New Roman" w:hAnsi="Times New Roman"/>
          <w:bCs/>
          <w:szCs w:val="26"/>
          <w:lang w:val="nl-NL"/>
        </w:rPr>
        <w:tab/>
        <w:t>Các trợ lý: 3 (1 NCS; 1 ThS.; 1 KS.)</w:t>
      </w:r>
    </w:p>
    <w:p w:rsidR="00402F3E" w:rsidRPr="005B1588" w:rsidRDefault="00402F3E" w:rsidP="005B1588">
      <w:pPr>
        <w:spacing w:before="120" w:after="120" w:line="360" w:lineRule="auto"/>
        <w:ind w:firstLine="720"/>
        <w:jc w:val="both"/>
        <w:rPr>
          <w:rFonts w:ascii="Times New Roman" w:hAnsi="Times New Roman"/>
          <w:bCs/>
          <w:szCs w:val="26"/>
          <w:lang w:val="nl-NL"/>
        </w:rPr>
      </w:pPr>
      <w:r w:rsidRPr="005B1588">
        <w:rPr>
          <w:rFonts w:ascii="Times New Roman" w:hAnsi="Times New Roman"/>
          <w:bCs/>
          <w:szCs w:val="26"/>
          <w:lang w:val="nl-NL"/>
        </w:rPr>
        <w:t xml:space="preserve">Cán bộ giảng dạy của Khoa đa phần được đào tạo bài bản từ các nước phát triển (Anh, Bỉ, Đức, Nhật, Đan Mạch, Pháp, Úc, Newzeland, </w:t>
      </w:r>
      <w:r w:rsidR="00566435" w:rsidRPr="005B1588">
        <w:rPr>
          <w:rFonts w:ascii="Times New Roman" w:hAnsi="Times New Roman"/>
          <w:bCs/>
          <w:szCs w:val="26"/>
          <w:lang w:val="nl-NL"/>
        </w:rPr>
        <w:t xml:space="preserve">Nga, </w:t>
      </w:r>
      <w:r w:rsidRPr="005B1588">
        <w:rPr>
          <w:rFonts w:ascii="Times New Roman" w:hAnsi="Times New Roman"/>
          <w:bCs/>
          <w:szCs w:val="26"/>
          <w:lang w:val="nl-NL"/>
        </w:rPr>
        <w:t xml:space="preserve">Đài Loan, Thái Lan), cán bộ trẻ có nhiệt huyết phục vụ sự nghiệp phát triển Khoa. Đây là điểm mạnh nhất của Khoa. </w:t>
      </w:r>
    </w:p>
    <w:p w:rsidR="00402F3E" w:rsidRPr="005B1588" w:rsidRDefault="00402F3E" w:rsidP="005B1588">
      <w:pPr>
        <w:spacing w:before="120" w:after="120" w:line="360" w:lineRule="auto"/>
        <w:jc w:val="both"/>
        <w:rPr>
          <w:rFonts w:ascii="Times New Roman" w:hAnsi="Times New Roman"/>
          <w:bCs/>
          <w:szCs w:val="26"/>
          <w:lang w:val="nl-NL"/>
        </w:rPr>
      </w:pPr>
      <w:r w:rsidRPr="005B1588">
        <w:rPr>
          <w:rFonts w:ascii="Times New Roman" w:hAnsi="Times New Roman"/>
          <w:bCs/>
          <w:szCs w:val="26"/>
          <w:lang w:val="nl-NL"/>
        </w:rPr>
        <w:tab/>
        <w:t>Ngoài ra, trong Khoa còn tiếp nhận 4 PGS. TS. Thỉnh giảng đến từ Tổng cục Thủy sản, Viện Nghiên cứu nuôi trồng Thủy sản 1 và Trường Cao Đẳng Kinh tế, Kỹ Thuật và Thủy sản thuộc Bộ Nông nghiệp và PTNT tham gia giảng dạy và cộng tác nghiên cứu.</w:t>
      </w:r>
    </w:p>
    <w:p w:rsidR="00566435" w:rsidRPr="005B1588" w:rsidRDefault="00566435" w:rsidP="005B1588">
      <w:pPr>
        <w:spacing w:before="120" w:after="120" w:line="360" w:lineRule="auto"/>
        <w:jc w:val="both"/>
        <w:rPr>
          <w:rFonts w:ascii="Times New Roman" w:hAnsi="Times New Roman"/>
          <w:bCs/>
          <w:szCs w:val="26"/>
          <w:lang w:val="nl-NL"/>
        </w:rPr>
      </w:pPr>
      <w:r w:rsidRPr="005B1588">
        <w:rPr>
          <w:rFonts w:ascii="Times New Roman" w:hAnsi="Times New Roman"/>
          <w:bCs/>
          <w:szCs w:val="26"/>
          <w:lang w:val="nl-NL"/>
        </w:rPr>
        <w:t>- Chi bộ Khoa Thủy sản gồm 8 đảng viên chính thức có cơ cấu 1 bí thư và 1 phó bí thư, chi bộ chưa đủ quân số để thành lập 1 chi ủy.</w:t>
      </w:r>
    </w:p>
    <w:p w:rsidR="00566435" w:rsidRPr="005B1588" w:rsidRDefault="00566435" w:rsidP="005B1588">
      <w:pPr>
        <w:spacing w:before="120" w:after="120" w:line="360" w:lineRule="auto"/>
        <w:jc w:val="both"/>
        <w:rPr>
          <w:rFonts w:ascii="Times New Roman" w:hAnsi="Times New Roman"/>
          <w:bCs/>
          <w:szCs w:val="26"/>
          <w:lang w:val="nl-NL"/>
        </w:rPr>
      </w:pPr>
      <w:r w:rsidRPr="005B1588">
        <w:rPr>
          <w:rFonts w:ascii="Times New Roman" w:hAnsi="Times New Roman"/>
          <w:bCs/>
          <w:szCs w:val="26"/>
          <w:lang w:val="nl-NL"/>
        </w:rPr>
        <w:t xml:space="preserve">- Cơ cấu tổ chức Khoa Thủy sản gồm Ban chủ nhiệm Khoa có 3 đồng chi 1 Trưởng Khoa phục trách chung và 2 Phó trưởng khoa phụ trách đào tạo; nghiên cứu khoa học và Hợp tác Quốc tế. Trong Khoa có 3 bộ môn: Nuôi trồng Thủy sản, Môi trường và Bệnh Thủy sản; Dinh dưỡng và Thức ăn Thủy sản; một tổ văn phòng gồm 3 đồng chí (trợ lý tổ chức, trợ lý vật tư , trợ lý đào </w:t>
      </w:r>
      <w:del w:id="40" w:author="VPK THUYSAN" w:date="2021-07-01T11:39:00Z">
        <w:r w:rsidRPr="005B1588" w:rsidDel="00C3048F">
          <w:rPr>
            <w:rFonts w:ascii="Times New Roman" w:hAnsi="Times New Roman"/>
            <w:bCs/>
            <w:szCs w:val="26"/>
            <w:lang w:val="nl-NL"/>
          </w:rPr>
          <w:delText xml:space="preserve">tạo </w:delText>
        </w:r>
      </w:del>
      <w:ins w:id="41" w:author="VPK THUYSAN" w:date="2021-07-01T11:39:00Z">
        <w:r w:rsidR="00C3048F" w:rsidRPr="005B1588">
          <w:rPr>
            <w:rFonts w:ascii="Times New Roman" w:hAnsi="Times New Roman"/>
            <w:bCs/>
            <w:szCs w:val="26"/>
            <w:lang w:val="nl-NL"/>
          </w:rPr>
          <w:t>tạo</w:t>
        </w:r>
        <w:r w:rsidR="00C3048F">
          <w:rPr>
            <w:rFonts w:ascii="Times New Roman" w:hAnsi="Times New Roman"/>
            <w:bCs/>
            <w:szCs w:val="26"/>
            <w:lang w:val="nl-NL"/>
          </w:rPr>
          <w:t xml:space="preserve"> đại học, SĐH </w:t>
        </w:r>
      </w:ins>
      <w:r w:rsidRPr="005B1588">
        <w:rPr>
          <w:rFonts w:ascii="Times New Roman" w:hAnsi="Times New Roman"/>
          <w:bCs/>
          <w:szCs w:val="26"/>
          <w:lang w:val="nl-NL"/>
        </w:rPr>
        <w:t>kiêm KHCN và HTQT).</w:t>
      </w:r>
    </w:p>
    <w:p w:rsidR="00402F3E" w:rsidRPr="005B1588" w:rsidRDefault="00402F3E" w:rsidP="005B1588">
      <w:pPr>
        <w:tabs>
          <w:tab w:val="left" w:pos="450"/>
        </w:tabs>
        <w:spacing w:before="120" w:after="120" w:line="360" w:lineRule="auto"/>
        <w:jc w:val="both"/>
        <w:rPr>
          <w:rFonts w:ascii="Times New Roman" w:hAnsi="Times New Roman"/>
          <w:bCs/>
          <w:szCs w:val="26"/>
          <w:lang w:val="nl-NL"/>
        </w:rPr>
      </w:pPr>
      <w:r w:rsidRPr="005B1588">
        <w:rPr>
          <w:rFonts w:ascii="Times New Roman" w:hAnsi="Times New Roman"/>
          <w:bCs/>
          <w:szCs w:val="26"/>
          <w:lang w:val="nl-NL"/>
        </w:rPr>
        <w:t xml:space="preserve">- Chương trình đào tạo: Đã hình thành được hệ thống các chương trình đào tạo 2 ngành ở bậc đại học </w:t>
      </w:r>
      <w:ins w:id="42" w:author="Dell Inspiron" w:date="2021-06-25T21:37:00Z">
        <w:r w:rsidR="0043086F">
          <w:rPr>
            <w:rFonts w:ascii="Times New Roman" w:hAnsi="Times New Roman"/>
            <w:bCs/>
            <w:szCs w:val="26"/>
            <w:lang w:val="nl-NL"/>
          </w:rPr>
          <w:t>gồm ngành Nuôi trồng Thủy sản và ngành Bệnh học Thủy sản</w:t>
        </w:r>
      </w:ins>
      <w:r w:rsidRPr="005B1588">
        <w:rPr>
          <w:rFonts w:ascii="Times New Roman" w:hAnsi="Times New Roman"/>
          <w:bCs/>
          <w:szCs w:val="26"/>
          <w:lang w:val="nl-NL"/>
        </w:rPr>
        <w:t xml:space="preserve">; Thạc sỹ ngành Nuôi trồng thủy sản và đang </w:t>
      </w:r>
      <w:ins w:id="43" w:author="Dell Inspiron" w:date="2021-06-25T21:37:00Z">
        <w:r w:rsidR="0043086F">
          <w:rPr>
            <w:rFonts w:ascii="Times New Roman" w:hAnsi="Times New Roman"/>
            <w:bCs/>
            <w:szCs w:val="26"/>
            <w:lang w:val="nl-NL"/>
          </w:rPr>
          <w:t xml:space="preserve">hoàn thiện </w:t>
        </w:r>
      </w:ins>
      <w:del w:id="44" w:author="Dell Inspiron" w:date="2021-06-25T21:37:00Z">
        <w:r w:rsidRPr="005B1588" w:rsidDel="0043086F">
          <w:rPr>
            <w:rFonts w:ascii="Times New Roman" w:hAnsi="Times New Roman"/>
            <w:bCs/>
            <w:szCs w:val="26"/>
            <w:lang w:val="nl-NL"/>
          </w:rPr>
          <w:delText xml:space="preserve">triển khai </w:delText>
        </w:r>
      </w:del>
      <w:r w:rsidRPr="005B1588">
        <w:rPr>
          <w:rFonts w:ascii="Times New Roman" w:hAnsi="Times New Roman"/>
          <w:bCs/>
          <w:szCs w:val="26"/>
          <w:lang w:val="nl-NL"/>
        </w:rPr>
        <w:t>chương trình đào tạo Tiến sỹ NTTS</w:t>
      </w:r>
      <w:ins w:id="45" w:author="Dell Inspiron" w:date="2021-06-25T21:38:00Z">
        <w:r w:rsidR="0043086F">
          <w:rPr>
            <w:rFonts w:ascii="Times New Roman" w:hAnsi="Times New Roman"/>
            <w:bCs/>
            <w:szCs w:val="26"/>
            <w:lang w:val="nl-NL"/>
          </w:rPr>
          <w:t>, dự kiến</w:t>
        </w:r>
      </w:ins>
      <w:r w:rsidRPr="005B1588">
        <w:rPr>
          <w:rFonts w:ascii="Times New Roman" w:hAnsi="Times New Roman"/>
          <w:bCs/>
          <w:szCs w:val="26"/>
          <w:lang w:val="nl-NL"/>
        </w:rPr>
        <w:t xml:space="preserve"> bắt đầu tuyển sinh đợt 2 năm 2021; Đã triển khai các khóa tập huấn ngắn ngày về  Kỹ thuật chẩn đoán và phòng trị bệnh, Kỹ thuật sản xuất thức ăn thủy sản, Kỹ thuật vận chuyển động vật thủy sản tươi sống, Bảo quản, sơ chế sản phẩm thủy sản, Vệ sinh an toàn thực phẩm thủy sản, Kỹ thuật sinh sản nhân tạo cá nước ngọt, Kỹ thuật nuôi cá nước ngọt, thủy đặc sản, Đào tạo nâng cao trình độ cho cán bộ thú y-thủy sản...; đã tham gia vào việc xây dựng và giảng dạy bậc đại học ngành Nuôi trồng thủy sản trong chương trình hợp tác quốc tế (International Master on Aquaculture, Hợp tác Việt-Bỉ- dự án VLIR). Phối hợp với các tổ chức</w:t>
      </w:r>
      <w:ins w:id="46" w:author="Dell Inspiron" w:date="2021-06-25T21:42:00Z">
        <w:r w:rsidR="0043086F">
          <w:rPr>
            <w:rFonts w:ascii="Times New Roman" w:hAnsi="Times New Roman"/>
            <w:bCs/>
            <w:szCs w:val="26"/>
            <w:lang w:val="nl-NL"/>
          </w:rPr>
          <w:t>, doanh nghiệp</w:t>
        </w:r>
      </w:ins>
      <w:ins w:id="47" w:author="Dell Inspiron" w:date="2021-06-25T21:45:00Z">
        <w:r w:rsidR="0043086F">
          <w:rPr>
            <w:rFonts w:ascii="Times New Roman" w:hAnsi="Times New Roman"/>
            <w:bCs/>
            <w:szCs w:val="26"/>
            <w:lang w:val="nl-NL"/>
          </w:rPr>
          <w:t>, công ty, trung tâm nghiên cứu</w:t>
        </w:r>
      </w:ins>
      <w:r w:rsidRPr="005B1588">
        <w:rPr>
          <w:rFonts w:ascii="Times New Roman" w:hAnsi="Times New Roman"/>
          <w:bCs/>
          <w:szCs w:val="26"/>
          <w:lang w:val="nl-NL"/>
        </w:rPr>
        <w:t xml:space="preserve"> trong nước để</w:t>
      </w:r>
      <w:ins w:id="48" w:author="Dell Inspiron" w:date="2021-06-25T21:43:00Z">
        <w:r w:rsidR="0043086F">
          <w:rPr>
            <w:rFonts w:ascii="Times New Roman" w:hAnsi="Times New Roman"/>
            <w:bCs/>
            <w:szCs w:val="26"/>
            <w:lang w:val="nl-NL"/>
          </w:rPr>
          <w:t xml:space="preserve"> tạo điều kiện cho sinh viên</w:t>
        </w:r>
      </w:ins>
      <w:ins w:id="49" w:author="Dell Inspiron" w:date="2021-06-25T21:44:00Z">
        <w:r w:rsidR="0043086F">
          <w:rPr>
            <w:rFonts w:ascii="Times New Roman" w:hAnsi="Times New Roman"/>
            <w:bCs/>
            <w:szCs w:val="26"/>
            <w:lang w:val="nl-NL"/>
          </w:rPr>
          <w:t xml:space="preserve"> tham quan học hỏi,</w:t>
        </w:r>
      </w:ins>
      <w:ins w:id="50" w:author="Dell Inspiron" w:date="2021-06-25T21:43:00Z">
        <w:r w:rsidR="0043086F">
          <w:rPr>
            <w:rFonts w:ascii="Times New Roman" w:hAnsi="Times New Roman"/>
            <w:bCs/>
            <w:szCs w:val="26"/>
            <w:lang w:val="nl-NL"/>
          </w:rPr>
          <w:t xml:space="preserve"> thực hành, thực tập, rèn nghề,</w:t>
        </w:r>
      </w:ins>
      <w:r w:rsidRPr="005B1588">
        <w:rPr>
          <w:rFonts w:ascii="Times New Roman" w:hAnsi="Times New Roman"/>
          <w:bCs/>
          <w:szCs w:val="26"/>
          <w:lang w:val="nl-NL"/>
        </w:rPr>
        <w:t xml:space="preserve"> </w:t>
      </w:r>
      <w:r w:rsidRPr="005B1588">
        <w:rPr>
          <w:rFonts w:ascii="Times New Roman" w:hAnsi="Times New Roman"/>
          <w:bCs/>
          <w:szCs w:val="26"/>
          <w:lang w:val="nl-NL"/>
        </w:rPr>
        <w:lastRenderedPageBreak/>
        <w:t>nâng cao chất lượng đào tạo đại học và sau đại học.</w:t>
      </w:r>
      <w:ins w:id="51" w:author="Dell Inspiron" w:date="2021-06-25T21:45:00Z">
        <w:r w:rsidR="0043086F">
          <w:rPr>
            <w:rFonts w:ascii="Times New Roman" w:hAnsi="Times New Roman"/>
            <w:bCs/>
            <w:szCs w:val="26"/>
            <w:lang w:val="nl-NL"/>
          </w:rPr>
          <w:t xml:space="preserve"> Tìm kiếm và gửi sinh viên đi thực tập ngắn hạn tại nước ngoài.</w:t>
        </w:r>
      </w:ins>
      <w:r w:rsidRPr="005B1588">
        <w:rPr>
          <w:rFonts w:ascii="Times New Roman" w:hAnsi="Times New Roman"/>
          <w:bCs/>
          <w:szCs w:val="26"/>
          <w:lang w:val="nl-NL"/>
        </w:rPr>
        <w:t xml:space="preserve"> Phối hợp với các chuyên gia nước ngoài trong việc đào tạo </w:t>
      </w:r>
      <w:del w:id="52" w:author="Dell Inspiron" w:date="2021-06-25T21:46:00Z">
        <w:r w:rsidRPr="005B1588" w:rsidDel="0043086F">
          <w:rPr>
            <w:rFonts w:ascii="Times New Roman" w:hAnsi="Times New Roman"/>
            <w:bCs/>
            <w:szCs w:val="26"/>
            <w:lang w:val="nl-NL"/>
          </w:rPr>
          <w:delText xml:space="preserve">các nghiên cứu sinh và </w:delText>
        </w:r>
      </w:del>
      <w:ins w:id="53" w:author="Dell Inspiron" w:date="2021-06-25T21:46:00Z">
        <w:r w:rsidR="0043086F">
          <w:rPr>
            <w:rFonts w:ascii="Times New Roman" w:hAnsi="Times New Roman"/>
            <w:bCs/>
            <w:szCs w:val="26"/>
            <w:lang w:val="nl-NL"/>
          </w:rPr>
          <w:t>, tạo điều kiện cho sinh viên được tham gia</w:t>
        </w:r>
        <w:r w:rsidR="0043086F" w:rsidRPr="005B1588">
          <w:rPr>
            <w:rFonts w:ascii="Times New Roman" w:hAnsi="Times New Roman"/>
            <w:bCs/>
            <w:szCs w:val="26"/>
            <w:lang w:val="nl-NL"/>
          </w:rPr>
          <w:t xml:space="preserve"> </w:t>
        </w:r>
      </w:ins>
      <w:r w:rsidRPr="005B1588">
        <w:rPr>
          <w:rFonts w:ascii="Times New Roman" w:hAnsi="Times New Roman"/>
          <w:bCs/>
          <w:szCs w:val="26"/>
          <w:lang w:val="nl-NL"/>
        </w:rPr>
        <w:t>thực hiện các đề tài nghiên cứu khoa học</w:t>
      </w:r>
      <w:ins w:id="54" w:author="Dell Inspiron" w:date="2021-06-25T21:47:00Z">
        <w:r w:rsidR="0043086F">
          <w:rPr>
            <w:rFonts w:ascii="Times New Roman" w:hAnsi="Times New Roman"/>
            <w:bCs/>
            <w:szCs w:val="26"/>
            <w:lang w:val="nl-NL"/>
          </w:rPr>
          <w:t xml:space="preserve"> các cấp để nâng cao</w:t>
        </w:r>
      </w:ins>
      <w:ins w:id="55" w:author="Dell Inspiron" w:date="2021-06-25T22:06:00Z">
        <w:r w:rsidR="00F0533E">
          <w:rPr>
            <w:rFonts w:ascii="Times New Roman" w:hAnsi="Times New Roman"/>
            <w:bCs/>
            <w:szCs w:val="26"/>
            <w:lang w:val="nl-NL"/>
          </w:rPr>
          <w:t xml:space="preserve"> kiến thức chuyên môn và thực tế</w:t>
        </w:r>
      </w:ins>
      <w:r w:rsidRPr="005B1588">
        <w:rPr>
          <w:rFonts w:ascii="Times New Roman" w:hAnsi="Times New Roman"/>
          <w:bCs/>
          <w:szCs w:val="26"/>
          <w:lang w:val="nl-NL"/>
        </w:rPr>
        <w:t xml:space="preserve">. </w:t>
      </w:r>
    </w:p>
    <w:p w:rsidR="00402F3E" w:rsidRPr="005B1588" w:rsidRDefault="00402F3E" w:rsidP="005B1588">
      <w:pPr>
        <w:spacing w:before="120" w:after="120" w:line="360" w:lineRule="auto"/>
        <w:jc w:val="both"/>
        <w:rPr>
          <w:rFonts w:ascii="Times New Roman" w:hAnsi="Times New Roman"/>
          <w:bCs/>
          <w:szCs w:val="26"/>
          <w:lang w:val="nl-NL"/>
        </w:rPr>
      </w:pPr>
      <w:r w:rsidRPr="005B1588">
        <w:rPr>
          <w:rFonts w:ascii="Times New Roman" w:hAnsi="Times New Roman"/>
          <w:bCs/>
          <w:szCs w:val="26"/>
          <w:lang w:val="nl-NL"/>
        </w:rPr>
        <w:t xml:space="preserve">- Khoa Thủy sản đã triển khai 2 nhóm nghiên cứu mạnh về Dinh dưỡng, thức ăn và Nuôi trồng thủy sản; Bệnh Thủy sản đã thu được nhiều kết quả đáng khâm phục; đặc biệt là xuất bản Quốc tế, điển hình năm 2019 Nhóm Nghiên cứu mạnh về Bệnh Thủy sản đã đứng đầu 50 nhóm nghiên cứu mạnh trong Học </w:t>
      </w:r>
      <w:ins w:id="56" w:author="VPK THUYSAN" w:date="2021-07-01T11:40:00Z">
        <w:r w:rsidR="00E84F7A">
          <w:rPr>
            <w:rFonts w:ascii="Times New Roman" w:hAnsi="Times New Roman"/>
            <w:bCs/>
            <w:szCs w:val="26"/>
            <w:lang w:val="nl-NL"/>
          </w:rPr>
          <w:t>v</w:t>
        </w:r>
      </w:ins>
      <w:del w:id="57" w:author="VPK THUYSAN" w:date="2021-07-01T11:40:00Z">
        <w:r w:rsidRPr="005B1588" w:rsidDel="00E84F7A">
          <w:rPr>
            <w:rFonts w:ascii="Times New Roman" w:hAnsi="Times New Roman"/>
            <w:bCs/>
            <w:szCs w:val="26"/>
            <w:lang w:val="nl-NL"/>
          </w:rPr>
          <w:delText>V</w:delText>
        </w:r>
      </w:del>
      <w:r w:rsidRPr="005B1588">
        <w:rPr>
          <w:rFonts w:ascii="Times New Roman" w:hAnsi="Times New Roman"/>
          <w:bCs/>
          <w:szCs w:val="26"/>
          <w:lang w:val="nl-NL"/>
        </w:rPr>
        <w:t>iện. Các nhóm nghiên cứu mạnh trong Khoa</w:t>
      </w:r>
      <w:del w:id="58" w:author="VPK THUYSAN" w:date="2021-07-01T11:40:00Z">
        <w:r w:rsidRPr="005B1588" w:rsidDel="00457583">
          <w:rPr>
            <w:rFonts w:ascii="Times New Roman" w:hAnsi="Times New Roman"/>
            <w:bCs/>
            <w:szCs w:val="26"/>
            <w:lang w:val="nl-NL"/>
          </w:rPr>
          <w:delText xml:space="preserve"> T</w:delText>
        </w:r>
      </w:del>
      <w:ins w:id="59" w:author="VPK THUYSAN" w:date="2021-07-01T11:40:00Z">
        <w:r w:rsidR="00457583">
          <w:rPr>
            <w:rFonts w:ascii="Times New Roman" w:hAnsi="Times New Roman"/>
            <w:bCs/>
            <w:szCs w:val="26"/>
            <w:lang w:val="nl-NL"/>
          </w:rPr>
          <w:t xml:space="preserve"> t</w:t>
        </w:r>
      </w:ins>
      <w:r w:rsidRPr="005B1588">
        <w:rPr>
          <w:rFonts w:ascii="Times New Roman" w:hAnsi="Times New Roman"/>
          <w:bCs/>
          <w:szCs w:val="26"/>
          <w:lang w:val="nl-NL"/>
        </w:rPr>
        <w:t>hủy sản có đủ năng lực tìm kiếm nguồn kinh phí cho hoạt động, tổ chức thực hiện thành công các đề tài, công bố các kết quả nghiên cứu ở các tạp chí khoa học chuyên ngành</w:t>
      </w:r>
      <w:ins w:id="60" w:author="Dell Inspiron" w:date="2021-06-25T21:39:00Z">
        <w:r w:rsidR="0043086F">
          <w:rPr>
            <w:rFonts w:ascii="Times New Roman" w:hAnsi="Times New Roman"/>
            <w:bCs/>
            <w:szCs w:val="26"/>
            <w:lang w:val="nl-NL"/>
          </w:rPr>
          <w:t xml:space="preserve"> uy tín</w:t>
        </w:r>
      </w:ins>
      <w:r w:rsidRPr="005B1588">
        <w:rPr>
          <w:rFonts w:ascii="Times New Roman" w:hAnsi="Times New Roman"/>
          <w:bCs/>
          <w:szCs w:val="26"/>
          <w:lang w:val="nl-NL"/>
        </w:rPr>
        <w:t xml:space="preserve"> trong</w:t>
      </w:r>
      <w:ins w:id="61" w:author="Dell Inspiron" w:date="2021-06-25T21:39:00Z">
        <w:r w:rsidR="0043086F">
          <w:rPr>
            <w:rFonts w:ascii="Times New Roman" w:hAnsi="Times New Roman"/>
            <w:bCs/>
            <w:szCs w:val="26"/>
            <w:lang w:val="nl-NL"/>
          </w:rPr>
          <w:t xml:space="preserve"> nước</w:t>
        </w:r>
      </w:ins>
      <w:r w:rsidRPr="005B1588">
        <w:rPr>
          <w:rFonts w:ascii="Times New Roman" w:hAnsi="Times New Roman"/>
          <w:bCs/>
          <w:szCs w:val="26"/>
          <w:lang w:val="nl-NL"/>
        </w:rPr>
        <w:t xml:space="preserve"> và Quốc tế.</w:t>
      </w:r>
    </w:p>
    <w:p w:rsidR="00566435" w:rsidRPr="005B1588" w:rsidRDefault="00566435" w:rsidP="005B1588">
      <w:pPr>
        <w:spacing w:before="120" w:after="120" w:line="360" w:lineRule="auto"/>
        <w:jc w:val="both"/>
        <w:rPr>
          <w:rFonts w:ascii="Times New Roman" w:hAnsi="Times New Roman"/>
          <w:bCs/>
          <w:szCs w:val="26"/>
          <w:lang w:val="nl-NL"/>
        </w:rPr>
      </w:pPr>
      <w:r w:rsidRPr="005B1588">
        <w:rPr>
          <w:rFonts w:ascii="Times New Roman" w:hAnsi="Times New Roman"/>
          <w:bCs/>
          <w:szCs w:val="26"/>
          <w:lang w:val="nl-NL"/>
        </w:rPr>
        <w:t xml:space="preserve">- Công tác Hợp tác Quốc tế: Khoa </w:t>
      </w:r>
      <w:ins w:id="62" w:author="VPK THUYSAN" w:date="2021-07-01T11:41:00Z">
        <w:r w:rsidR="00E83C53">
          <w:rPr>
            <w:rFonts w:ascii="Times New Roman" w:hAnsi="Times New Roman"/>
            <w:bCs/>
            <w:szCs w:val="26"/>
            <w:lang w:val="nl-NL"/>
          </w:rPr>
          <w:t>t</w:t>
        </w:r>
      </w:ins>
      <w:del w:id="63" w:author="VPK THUYSAN" w:date="2021-07-01T11:41:00Z">
        <w:r w:rsidRPr="005B1588" w:rsidDel="00E83C53">
          <w:rPr>
            <w:rFonts w:ascii="Times New Roman" w:hAnsi="Times New Roman"/>
            <w:bCs/>
            <w:szCs w:val="26"/>
            <w:lang w:val="nl-NL"/>
          </w:rPr>
          <w:delText>T</w:delText>
        </w:r>
      </w:del>
      <w:r w:rsidRPr="005B1588">
        <w:rPr>
          <w:rFonts w:ascii="Times New Roman" w:hAnsi="Times New Roman"/>
          <w:bCs/>
          <w:szCs w:val="26"/>
          <w:lang w:val="nl-NL"/>
        </w:rPr>
        <w:t xml:space="preserve">hủy sản đa phần cán bộ trẻ tốt nghiệp từ nước ngoài nên đều có thể giao tiếp trực tiếp bằng các ngôn ngữ thông dụng quốc tế: Anh, Pháp, Nga. Khoa </w:t>
      </w:r>
      <w:ins w:id="64" w:author="VPK THUYSAN" w:date="2021-07-01T11:41:00Z">
        <w:r w:rsidR="00804E38">
          <w:rPr>
            <w:rFonts w:ascii="Times New Roman" w:hAnsi="Times New Roman"/>
            <w:bCs/>
            <w:szCs w:val="26"/>
            <w:lang w:val="nl-NL"/>
          </w:rPr>
          <w:t>t</w:t>
        </w:r>
      </w:ins>
      <w:del w:id="65" w:author="VPK THUYSAN" w:date="2021-07-01T11:41:00Z">
        <w:r w:rsidRPr="005B1588" w:rsidDel="00804E38">
          <w:rPr>
            <w:rFonts w:ascii="Times New Roman" w:hAnsi="Times New Roman"/>
            <w:bCs/>
            <w:szCs w:val="26"/>
            <w:lang w:val="nl-NL"/>
          </w:rPr>
          <w:delText>T</w:delText>
        </w:r>
      </w:del>
      <w:r w:rsidRPr="005B1588">
        <w:rPr>
          <w:rFonts w:ascii="Times New Roman" w:hAnsi="Times New Roman"/>
          <w:bCs/>
          <w:szCs w:val="26"/>
          <w:lang w:val="nl-NL"/>
        </w:rPr>
        <w:t xml:space="preserve">hủy sản có thể tiếp đón, làm việc với các đoàn khách Quốc tế đến làm việc với Học </w:t>
      </w:r>
      <w:ins w:id="66" w:author="VPK THUYSAN" w:date="2021-07-01T11:41:00Z">
        <w:r w:rsidR="00804E38">
          <w:rPr>
            <w:rFonts w:ascii="Times New Roman" w:hAnsi="Times New Roman"/>
            <w:bCs/>
            <w:szCs w:val="26"/>
            <w:lang w:val="nl-NL"/>
          </w:rPr>
          <w:t>v</w:t>
        </w:r>
      </w:ins>
      <w:del w:id="67" w:author="VPK THUYSAN" w:date="2021-07-01T11:41:00Z">
        <w:r w:rsidRPr="005B1588" w:rsidDel="00804E38">
          <w:rPr>
            <w:rFonts w:ascii="Times New Roman" w:hAnsi="Times New Roman"/>
            <w:bCs/>
            <w:szCs w:val="26"/>
            <w:lang w:val="nl-NL"/>
          </w:rPr>
          <w:delText>V</w:delText>
        </w:r>
      </w:del>
      <w:r w:rsidRPr="005B1588">
        <w:rPr>
          <w:rFonts w:ascii="Times New Roman" w:hAnsi="Times New Roman"/>
          <w:bCs/>
          <w:szCs w:val="26"/>
          <w:lang w:val="nl-NL"/>
        </w:rPr>
        <w:t xml:space="preserve">iện về </w:t>
      </w:r>
      <w:r w:rsidR="00CB7BA8" w:rsidRPr="005B1588">
        <w:rPr>
          <w:rFonts w:ascii="Times New Roman" w:hAnsi="Times New Roman"/>
          <w:bCs/>
          <w:szCs w:val="26"/>
          <w:lang w:val="nl-NL"/>
        </w:rPr>
        <w:t>lĩnh vực Thủy sản, hoặc trực tiếp đến tra</w:t>
      </w:r>
      <w:ins w:id="68" w:author="Dell Inspiron" w:date="2021-06-25T22:07:00Z">
        <w:r w:rsidR="00F0533E">
          <w:rPr>
            <w:rFonts w:ascii="Times New Roman" w:hAnsi="Times New Roman"/>
            <w:bCs/>
            <w:szCs w:val="26"/>
            <w:lang w:val="nl-NL"/>
          </w:rPr>
          <w:t>o</w:t>
        </w:r>
      </w:ins>
      <w:r w:rsidR="00CB7BA8" w:rsidRPr="005B1588">
        <w:rPr>
          <w:rFonts w:ascii="Times New Roman" w:hAnsi="Times New Roman"/>
          <w:bCs/>
          <w:szCs w:val="26"/>
          <w:lang w:val="nl-NL"/>
        </w:rPr>
        <w:t xml:space="preserve"> đổi học tập, nghiên cứu với các cán bộ trong Khoa.</w:t>
      </w:r>
    </w:p>
    <w:p w:rsidR="00CB7BA8" w:rsidRPr="005B1588" w:rsidRDefault="00CB7BA8" w:rsidP="005B1588">
      <w:pPr>
        <w:spacing w:before="120" w:after="120" w:line="360" w:lineRule="auto"/>
        <w:jc w:val="both"/>
        <w:rPr>
          <w:rFonts w:ascii="Times New Roman" w:hAnsi="Times New Roman"/>
          <w:bCs/>
          <w:szCs w:val="26"/>
          <w:lang w:val="nl-NL"/>
        </w:rPr>
      </w:pPr>
      <w:r w:rsidRPr="005B1588">
        <w:rPr>
          <w:rFonts w:ascii="Times New Roman" w:hAnsi="Times New Roman"/>
          <w:bCs/>
          <w:szCs w:val="26"/>
          <w:lang w:val="nl-NL"/>
        </w:rPr>
        <w:t>- Về cơ sở vật chất: Khi thành lập Khoa Thủy sản được Bộ NN.PTNT đầu tư dự án 39 tỷ đồng xây dựng Khu thực hành Nuôi trồng thủy sản nay làm nhà Khoa, sau đó Khoa được cải tảo sửa chữa một phần bờ ao chưa hoàn chỉnh (Xây bờ nhưng không làm mương cấp), hiện trạng bờ ao lở, sụt, lún, tường nhà bở bục. Trong năm 2020 được sự hỗ trợ của các học viên cao học Khoa đã cải tạo được thêm 1 phòng họp.</w:t>
      </w:r>
      <w:r w:rsidR="00B10F58" w:rsidRPr="005B1588">
        <w:rPr>
          <w:rFonts w:ascii="Times New Roman" w:hAnsi="Times New Roman"/>
          <w:bCs/>
          <w:szCs w:val="26"/>
          <w:lang w:val="nl-NL"/>
        </w:rPr>
        <w:t xml:space="preserve"> Trong thời gian tới sẽ có thêm nguồn kinh phí mua sắm thiết bị từ dự án WB.</w:t>
      </w:r>
    </w:p>
    <w:p w:rsidR="00CB7BA8" w:rsidRPr="005B1588" w:rsidRDefault="00CB7BA8" w:rsidP="005B1588">
      <w:pPr>
        <w:spacing w:before="120" w:after="120" w:line="360" w:lineRule="auto"/>
        <w:jc w:val="both"/>
        <w:rPr>
          <w:rFonts w:ascii="Times New Roman" w:hAnsi="Times New Roman"/>
          <w:bCs/>
          <w:szCs w:val="26"/>
          <w:lang w:val="nl-NL"/>
        </w:rPr>
      </w:pPr>
      <w:r w:rsidRPr="005B1588">
        <w:rPr>
          <w:rFonts w:ascii="Times New Roman" w:hAnsi="Times New Roman"/>
          <w:bCs/>
          <w:szCs w:val="26"/>
          <w:lang w:val="nl-NL"/>
        </w:rPr>
        <w:t xml:space="preserve">- Nguồn tài chính cho hoạt động: Hàng năm Khoa </w:t>
      </w:r>
      <w:ins w:id="69" w:author="VPK THUYSAN" w:date="2021-07-01T11:41:00Z">
        <w:r w:rsidR="00804E38">
          <w:rPr>
            <w:rFonts w:ascii="Times New Roman" w:hAnsi="Times New Roman"/>
            <w:bCs/>
            <w:szCs w:val="26"/>
            <w:lang w:val="nl-NL"/>
          </w:rPr>
          <w:t>t</w:t>
        </w:r>
      </w:ins>
      <w:del w:id="70" w:author="VPK THUYSAN" w:date="2021-07-01T11:41:00Z">
        <w:r w:rsidRPr="005B1588" w:rsidDel="00804E38">
          <w:rPr>
            <w:rFonts w:ascii="Times New Roman" w:hAnsi="Times New Roman"/>
            <w:bCs/>
            <w:szCs w:val="26"/>
            <w:lang w:val="nl-NL"/>
          </w:rPr>
          <w:delText>T</w:delText>
        </w:r>
      </w:del>
      <w:r w:rsidRPr="005B1588">
        <w:rPr>
          <w:rFonts w:ascii="Times New Roman" w:hAnsi="Times New Roman"/>
          <w:bCs/>
          <w:szCs w:val="26"/>
          <w:lang w:val="nl-NL"/>
        </w:rPr>
        <w:t xml:space="preserve">hủy sản được Học </w:t>
      </w:r>
      <w:del w:id="71" w:author="VPK THUYSAN" w:date="2021-07-01T11:41:00Z">
        <w:r w:rsidRPr="005B1588" w:rsidDel="00804E38">
          <w:rPr>
            <w:rFonts w:ascii="Times New Roman" w:hAnsi="Times New Roman"/>
            <w:bCs/>
            <w:szCs w:val="26"/>
            <w:lang w:val="nl-NL"/>
          </w:rPr>
          <w:delText>V</w:delText>
        </w:r>
      </w:del>
      <w:ins w:id="72" w:author="VPK THUYSAN" w:date="2021-07-01T11:41:00Z">
        <w:r w:rsidR="00804E38">
          <w:rPr>
            <w:rFonts w:ascii="Times New Roman" w:hAnsi="Times New Roman"/>
            <w:bCs/>
            <w:szCs w:val="26"/>
            <w:lang w:val="nl-NL"/>
          </w:rPr>
          <w:t>v</w:t>
        </w:r>
      </w:ins>
      <w:r w:rsidRPr="005B1588">
        <w:rPr>
          <w:rFonts w:ascii="Times New Roman" w:hAnsi="Times New Roman"/>
          <w:bCs/>
          <w:szCs w:val="26"/>
          <w:lang w:val="nl-NL"/>
        </w:rPr>
        <w:t>iện cấp khoảng 200.000.000 đồng phục vụ cho đào tạo, cùng với kinh phí từ các đề tài nghiên cứu khoa học các cấp. Nhìn chung nguồn kinh phí hạn hẹp trong đó khó có nguồn kinh phí cho duy tu, sửa chữa</w:t>
      </w:r>
      <w:r w:rsidR="00B10F58" w:rsidRPr="005B1588">
        <w:rPr>
          <w:rFonts w:ascii="Times New Roman" w:hAnsi="Times New Roman"/>
          <w:bCs/>
          <w:szCs w:val="26"/>
          <w:lang w:val="nl-NL"/>
        </w:rPr>
        <w:t>, đặc biệt là kinh phí về năng lượng (Tiền chi phí điện năng) cho hoạt động.</w:t>
      </w:r>
    </w:p>
    <w:p w:rsidR="00B10F58" w:rsidRPr="005B1588" w:rsidRDefault="00B10F58" w:rsidP="005B1588">
      <w:pPr>
        <w:spacing w:before="120" w:after="120" w:line="360" w:lineRule="auto"/>
        <w:jc w:val="both"/>
        <w:rPr>
          <w:rFonts w:ascii="Times New Roman" w:hAnsi="Times New Roman"/>
          <w:bCs/>
          <w:szCs w:val="26"/>
          <w:lang w:val="nl-NL"/>
        </w:rPr>
      </w:pPr>
      <w:r w:rsidRPr="005B1588">
        <w:rPr>
          <w:rFonts w:ascii="Times New Roman" w:hAnsi="Times New Roman"/>
          <w:bCs/>
          <w:szCs w:val="26"/>
          <w:lang w:val="nl-NL"/>
        </w:rPr>
        <w:t xml:space="preserve">- Công tác sinh viên: Phụ trách công tác sinh viên do trực tiếp đồng chí Phó Trưởng Khoa phụ trách đào tạo, trực tiếp phụ trách công tác sinh viên cùng sự hỗ trợ của các trợ lý. Do số lượng sinh viên ít nên công tác sinh viên được quản lý chặt chẽ, sát sao nên các hoạt động sinh viên tình nguyện, lao động công ích, xét điểm rèn luyện, xét học bổng </w:t>
      </w:r>
      <w:r w:rsidRPr="005B1588">
        <w:rPr>
          <w:rFonts w:ascii="Times New Roman" w:hAnsi="Times New Roman"/>
          <w:bCs/>
          <w:szCs w:val="26"/>
          <w:lang w:val="nl-NL"/>
        </w:rPr>
        <w:lastRenderedPageBreak/>
        <w:t>được công khai, minh bạch nên được sinh viên ủng hộ, hưởng ứng cao các phong trào phát động.</w:t>
      </w:r>
      <w:ins w:id="73" w:author="Dell Inspiron" w:date="2021-06-25T21:40:00Z">
        <w:r w:rsidR="0043086F">
          <w:rPr>
            <w:rFonts w:ascii="Times New Roman" w:hAnsi="Times New Roman"/>
            <w:bCs/>
            <w:szCs w:val="26"/>
            <w:lang w:val="nl-NL"/>
          </w:rPr>
          <w:t xml:space="preserve"> </w:t>
        </w:r>
      </w:ins>
    </w:p>
    <w:p w:rsidR="00B10F58" w:rsidRPr="005B1588" w:rsidRDefault="00B10F58" w:rsidP="005B1588">
      <w:pPr>
        <w:spacing w:before="120" w:after="120" w:line="360" w:lineRule="auto"/>
        <w:jc w:val="both"/>
        <w:rPr>
          <w:rFonts w:ascii="Times New Roman" w:hAnsi="Times New Roman"/>
          <w:bCs/>
          <w:szCs w:val="26"/>
          <w:lang w:val="nl-NL"/>
        </w:rPr>
      </w:pPr>
      <w:r w:rsidRPr="005B1588">
        <w:rPr>
          <w:rFonts w:ascii="Times New Roman" w:hAnsi="Times New Roman"/>
          <w:bCs/>
          <w:szCs w:val="26"/>
          <w:lang w:val="nl-NL"/>
        </w:rPr>
        <w:t xml:space="preserve">- Công tác công đoàn và đoàn thể: Công đoàn khoa hoạt động tích cực tham gia đầy đủ các hoạt động của công đoàn ngành, công đoàn Học </w:t>
      </w:r>
      <w:ins w:id="74" w:author="VPK THUYSAN" w:date="2021-07-01T11:42:00Z">
        <w:r w:rsidR="00751567">
          <w:rPr>
            <w:rFonts w:ascii="Times New Roman" w:hAnsi="Times New Roman"/>
            <w:bCs/>
            <w:szCs w:val="26"/>
            <w:lang w:val="nl-NL"/>
          </w:rPr>
          <w:t>v</w:t>
        </w:r>
      </w:ins>
      <w:del w:id="75" w:author="VPK THUYSAN" w:date="2021-07-01T11:42:00Z">
        <w:r w:rsidRPr="005B1588" w:rsidDel="00751567">
          <w:rPr>
            <w:rFonts w:ascii="Times New Roman" w:hAnsi="Times New Roman"/>
            <w:bCs/>
            <w:szCs w:val="26"/>
            <w:lang w:val="nl-NL"/>
          </w:rPr>
          <w:delText>V</w:delText>
        </w:r>
      </w:del>
      <w:r w:rsidRPr="005B1588">
        <w:rPr>
          <w:rFonts w:ascii="Times New Roman" w:hAnsi="Times New Roman"/>
          <w:bCs/>
          <w:szCs w:val="26"/>
          <w:lang w:val="nl-NL"/>
        </w:rPr>
        <w:t>iện phát động</w:t>
      </w:r>
      <w:ins w:id="76" w:author="Dell Inspiron" w:date="2021-06-25T21:41:00Z">
        <w:r w:rsidR="0043086F">
          <w:rPr>
            <w:rFonts w:ascii="Times New Roman" w:hAnsi="Times New Roman"/>
            <w:bCs/>
            <w:szCs w:val="26"/>
            <w:lang w:val="nl-NL"/>
          </w:rPr>
          <w:t>,</w:t>
        </w:r>
      </w:ins>
      <w:r w:rsidRPr="005B1588">
        <w:rPr>
          <w:rFonts w:ascii="Times New Roman" w:hAnsi="Times New Roman"/>
          <w:bCs/>
          <w:szCs w:val="26"/>
          <w:lang w:val="nl-NL"/>
        </w:rPr>
        <w:t xml:space="preserve"> </w:t>
      </w:r>
      <w:ins w:id="77" w:author="Dell Inspiron" w:date="2021-06-25T21:41:00Z">
        <w:r w:rsidR="0043086F">
          <w:rPr>
            <w:rFonts w:ascii="Times New Roman" w:hAnsi="Times New Roman"/>
            <w:bCs/>
            <w:szCs w:val="26"/>
            <w:lang w:val="nl-NL"/>
          </w:rPr>
          <w:t xml:space="preserve">tham gia </w:t>
        </w:r>
      </w:ins>
      <w:r w:rsidRPr="005B1588">
        <w:rPr>
          <w:rFonts w:ascii="Times New Roman" w:hAnsi="Times New Roman"/>
          <w:bCs/>
          <w:szCs w:val="26"/>
          <w:lang w:val="nl-NL"/>
        </w:rPr>
        <w:t>quyên góp, ủng hộ nhiệt tình, tích cực. Đặc biệt một tập thể công đoàn đoàn kết</w:t>
      </w:r>
      <w:ins w:id="78" w:author="Dell Inspiron" w:date="2021-06-25T21:42:00Z">
        <w:r w:rsidR="0043086F">
          <w:rPr>
            <w:rFonts w:ascii="Times New Roman" w:hAnsi="Times New Roman"/>
            <w:bCs/>
            <w:szCs w:val="26"/>
            <w:lang w:val="nl-NL"/>
          </w:rPr>
          <w:t>,</w:t>
        </w:r>
      </w:ins>
      <w:r w:rsidRPr="005B1588">
        <w:rPr>
          <w:rFonts w:ascii="Times New Roman" w:hAnsi="Times New Roman"/>
          <w:bCs/>
          <w:szCs w:val="26"/>
          <w:lang w:val="nl-NL"/>
        </w:rPr>
        <w:t xml:space="preserve"> </w:t>
      </w:r>
      <w:del w:id="79" w:author="Dell Inspiron" w:date="2021-06-25T21:42:00Z">
        <w:r w:rsidRPr="005B1588" w:rsidDel="0043086F">
          <w:rPr>
            <w:rFonts w:ascii="Times New Roman" w:hAnsi="Times New Roman"/>
            <w:bCs/>
            <w:szCs w:val="26"/>
            <w:lang w:val="nl-NL"/>
          </w:rPr>
          <w:delText xml:space="preserve">biết </w:delText>
        </w:r>
      </w:del>
      <w:ins w:id="80" w:author="Dell Inspiron" w:date="2021-06-25T21:42:00Z">
        <w:r w:rsidR="0043086F">
          <w:rPr>
            <w:rFonts w:ascii="Times New Roman" w:hAnsi="Times New Roman"/>
            <w:bCs/>
            <w:szCs w:val="26"/>
            <w:lang w:val="nl-NL"/>
          </w:rPr>
          <w:t>luôn có ý thức và trách nhiệm</w:t>
        </w:r>
        <w:r w:rsidR="0043086F" w:rsidRPr="005B1588">
          <w:rPr>
            <w:rFonts w:ascii="Times New Roman" w:hAnsi="Times New Roman"/>
            <w:bCs/>
            <w:szCs w:val="26"/>
            <w:lang w:val="nl-NL"/>
          </w:rPr>
          <w:t xml:space="preserve"> </w:t>
        </w:r>
      </w:ins>
      <w:r w:rsidRPr="005B1588">
        <w:rPr>
          <w:rFonts w:ascii="Times New Roman" w:hAnsi="Times New Roman"/>
          <w:bCs/>
          <w:szCs w:val="26"/>
          <w:lang w:val="nl-NL"/>
        </w:rPr>
        <w:t>bảo vệ quyền lợi người lao động.</w:t>
      </w:r>
    </w:p>
    <w:p w:rsidR="005B1588" w:rsidRPr="005B1588" w:rsidRDefault="005B1588" w:rsidP="005B1588">
      <w:pPr>
        <w:spacing w:before="80" w:after="80" w:line="360" w:lineRule="exact"/>
        <w:jc w:val="center"/>
        <w:rPr>
          <w:rFonts w:ascii="Times New Roman" w:hAnsi="Times New Roman"/>
          <w:b/>
          <w:szCs w:val="26"/>
          <w:lang w:val="vi-VN"/>
        </w:rPr>
      </w:pPr>
      <w:r>
        <w:rPr>
          <w:rFonts w:ascii="Times New Roman" w:hAnsi="Times New Roman"/>
          <w:b/>
          <w:szCs w:val="26"/>
          <w:lang w:val="vi-VN"/>
        </w:rPr>
        <w:br w:type="page"/>
      </w:r>
      <w:r w:rsidRPr="005B1588">
        <w:rPr>
          <w:rFonts w:ascii="Times New Roman" w:hAnsi="Times New Roman"/>
          <w:b/>
          <w:szCs w:val="26"/>
          <w:lang w:val="vi-VN"/>
        </w:rPr>
        <w:lastRenderedPageBreak/>
        <w:t>PHẦN 2</w:t>
      </w:r>
    </w:p>
    <w:p w:rsidR="005B1588" w:rsidRPr="005B1588" w:rsidRDefault="005B1588" w:rsidP="005B1588">
      <w:pPr>
        <w:spacing w:before="80" w:after="80" w:line="360" w:lineRule="exact"/>
        <w:jc w:val="center"/>
        <w:rPr>
          <w:rFonts w:ascii="Times New Roman" w:hAnsi="Times New Roman"/>
          <w:b/>
          <w:szCs w:val="26"/>
          <w:lang w:val="vi-VN"/>
        </w:rPr>
      </w:pPr>
      <w:r w:rsidRPr="005B1588">
        <w:rPr>
          <w:rFonts w:ascii="Times New Roman" w:hAnsi="Times New Roman"/>
          <w:b/>
          <w:szCs w:val="26"/>
          <w:lang w:val="vi-VN"/>
        </w:rPr>
        <w:t xml:space="preserve">MỤC TIÊU PHÁT TRIỂN </w:t>
      </w:r>
      <w:r w:rsidRPr="00CC1C5D">
        <w:rPr>
          <w:rFonts w:ascii="Times New Roman" w:hAnsi="Times New Roman"/>
          <w:b/>
          <w:szCs w:val="26"/>
          <w:lang w:val="nl-NL"/>
          <w:rPrChange w:id="81" w:author="Ordinateur" w:date="2021-06-28T14:43:00Z">
            <w:rPr>
              <w:rFonts w:ascii="Times New Roman" w:hAnsi="Times New Roman"/>
              <w:b/>
              <w:szCs w:val="26"/>
            </w:rPr>
          </w:rPrChange>
        </w:rPr>
        <w:t xml:space="preserve">KHOA THỦY SẢN </w:t>
      </w:r>
      <w:r w:rsidRPr="005B1588">
        <w:rPr>
          <w:rFonts w:ascii="Times New Roman" w:hAnsi="Times New Roman"/>
          <w:b/>
          <w:szCs w:val="26"/>
          <w:lang w:val="vi-VN"/>
        </w:rPr>
        <w:t>GIAI ĐOẠN 2021-2026</w:t>
      </w:r>
    </w:p>
    <w:p w:rsidR="005B1588" w:rsidRPr="005B1588" w:rsidRDefault="005B1588" w:rsidP="005B1588">
      <w:pPr>
        <w:spacing w:before="80" w:after="80" w:line="360" w:lineRule="exact"/>
        <w:rPr>
          <w:rFonts w:ascii="Times New Roman" w:hAnsi="Times New Roman"/>
          <w:szCs w:val="26"/>
          <w:lang w:val="vi-VN"/>
        </w:rPr>
      </w:pPr>
    </w:p>
    <w:p w:rsidR="005B1588" w:rsidRPr="00CC1C5D" w:rsidRDefault="005B1588" w:rsidP="00256AB9">
      <w:pPr>
        <w:pStyle w:val="ListParagraph"/>
        <w:tabs>
          <w:tab w:val="left" w:pos="1080"/>
        </w:tabs>
        <w:autoSpaceDE/>
        <w:autoSpaceDN/>
        <w:spacing w:before="120" w:after="120" w:line="360" w:lineRule="auto"/>
        <w:ind w:left="0"/>
        <w:contextualSpacing w:val="0"/>
        <w:jc w:val="both"/>
        <w:rPr>
          <w:b/>
          <w:sz w:val="26"/>
          <w:szCs w:val="26"/>
          <w:lang w:val="vi-VN"/>
          <w:rPrChange w:id="82" w:author="Ordinateur" w:date="2021-06-28T14:43:00Z">
            <w:rPr>
              <w:b/>
              <w:sz w:val="26"/>
              <w:szCs w:val="26"/>
            </w:rPr>
          </w:rPrChange>
        </w:rPr>
      </w:pPr>
      <w:r w:rsidRPr="00CC1C5D">
        <w:rPr>
          <w:b/>
          <w:sz w:val="26"/>
          <w:szCs w:val="26"/>
          <w:lang w:val="vi-VN"/>
          <w:rPrChange w:id="83" w:author="Ordinateur" w:date="2021-06-28T14:43:00Z">
            <w:rPr>
              <w:b/>
              <w:sz w:val="26"/>
              <w:szCs w:val="26"/>
            </w:rPr>
          </w:rPrChange>
        </w:rPr>
        <w:t xml:space="preserve">1. </w:t>
      </w:r>
      <w:r w:rsidRPr="00256AB9">
        <w:rPr>
          <w:b/>
          <w:sz w:val="26"/>
          <w:szCs w:val="26"/>
          <w:lang w:val="vi-VN"/>
        </w:rPr>
        <w:t xml:space="preserve">Mục tiêu chiến lược phát triển </w:t>
      </w:r>
      <w:r w:rsidRPr="00CC1C5D">
        <w:rPr>
          <w:b/>
          <w:sz w:val="26"/>
          <w:szCs w:val="26"/>
          <w:lang w:val="vi-VN"/>
          <w:rPrChange w:id="84" w:author="Ordinateur" w:date="2021-06-28T14:43:00Z">
            <w:rPr>
              <w:b/>
              <w:sz w:val="26"/>
              <w:szCs w:val="26"/>
            </w:rPr>
          </w:rPrChange>
        </w:rPr>
        <w:t>Khoa Thủy sản</w:t>
      </w:r>
    </w:p>
    <w:p w:rsidR="005B1588" w:rsidRPr="00CC1C5D" w:rsidRDefault="005B1588" w:rsidP="00256AB9">
      <w:pPr>
        <w:spacing w:before="120" w:after="120" w:line="360" w:lineRule="auto"/>
        <w:jc w:val="both"/>
        <w:rPr>
          <w:rFonts w:ascii="Times New Roman" w:hAnsi="Times New Roman"/>
          <w:b/>
          <w:szCs w:val="26"/>
          <w:shd w:val="clear" w:color="auto" w:fill="FFFFFF"/>
          <w:lang w:val="vi-VN"/>
          <w:rPrChange w:id="85" w:author="Ordinateur" w:date="2021-06-28T14:43:00Z">
            <w:rPr>
              <w:rFonts w:ascii="Times New Roman" w:hAnsi="Times New Roman"/>
              <w:b/>
              <w:szCs w:val="26"/>
              <w:shd w:val="clear" w:color="auto" w:fill="FFFFFF"/>
            </w:rPr>
          </w:rPrChange>
        </w:rPr>
      </w:pPr>
      <w:r w:rsidRPr="00CC1C5D">
        <w:rPr>
          <w:rFonts w:ascii="Times New Roman" w:hAnsi="Times New Roman"/>
          <w:b/>
          <w:szCs w:val="26"/>
          <w:shd w:val="clear" w:color="auto" w:fill="FFFFFF"/>
          <w:lang w:val="vi-VN"/>
          <w:rPrChange w:id="86" w:author="Ordinateur" w:date="2021-06-28T14:43:00Z">
            <w:rPr>
              <w:rFonts w:ascii="Times New Roman" w:hAnsi="Times New Roman"/>
              <w:b/>
              <w:szCs w:val="26"/>
              <w:shd w:val="clear" w:color="auto" w:fill="FFFFFF"/>
            </w:rPr>
          </w:rPrChange>
        </w:rPr>
        <w:t>1.1 Tầm nhìn</w:t>
      </w:r>
    </w:p>
    <w:p w:rsidR="005B1588" w:rsidRPr="00CC1C5D" w:rsidRDefault="005B1588" w:rsidP="00256AB9">
      <w:pPr>
        <w:spacing w:before="120" w:after="120" w:line="360" w:lineRule="auto"/>
        <w:jc w:val="both"/>
        <w:rPr>
          <w:rStyle w:val="apple-converted-space"/>
          <w:rFonts w:ascii="Times New Roman" w:hAnsi="Times New Roman"/>
          <w:szCs w:val="26"/>
          <w:shd w:val="clear" w:color="auto" w:fill="FFFFFF"/>
          <w:lang w:val="vi-VN"/>
          <w:rPrChange w:id="87" w:author="Ordinateur" w:date="2021-06-28T14:43:00Z">
            <w:rPr>
              <w:rStyle w:val="apple-converted-space"/>
              <w:rFonts w:ascii="Times New Roman" w:hAnsi="Times New Roman"/>
              <w:szCs w:val="26"/>
              <w:shd w:val="clear" w:color="auto" w:fill="FFFFFF"/>
            </w:rPr>
          </w:rPrChange>
        </w:rPr>
      </w:pPr>
      <w:r w:rsidRPr="00CC1C5D">
        <w:rPr>
          <w:rFonts w:ascii="Times New Roman" w:hAnsi="Times New Roman"/>
          <w:szCs w:val="26"/>
          <w:shd w:val="clear" w:color="auto" w:fill="FFFFFF"/>
          <w:lang w:val="vi-VN"/>
          <w:rPrChange w:id="88" w:author="Ordinateur" w:date="2021-06-28T14:43:00Z">
            <w:rPr>
              <w:rFonts w:ascii="Times New Roman" w:hAnsi="Times New Roman"/>
              <w:szCs w:val="26"/>
              <w:shd w:val="clear" w:color="auto" w:fill="FFFFFF"/>
            </w:rPr>
          </w:rPrChange>
        </w:rPr>
        <w:t xml:space="preserve">            Khoa Thủy sản phấn đấu trở thành một trong những đơn vị hàng đầu </w:t>
      </w:r>
      <w:del w:id="89" w:author="Windows User" w:date="2021-06-28T10:07:00Z">
        <w:r w:rsidRPr="00CC1C5D" w:rsidDel="00AD0242">
          <w:rPr>
            <w:rFonts w:ascii="Times New Roman" w:hAnsi="Times New Roman"/>
            <w:szCs w:val="26"/>
            <w:shd w:val="clear" w:color="auto" w:fill="FFFFFF"/>
            <w:lang w:val="vi-VN"/>
            <w:rPrChange w:id="90" w:author="Ordinateur" w:date="2021-06-28T14:43:00Z">
              <w:rPr>
                <w:rFonts w:ascii="Times New Roman" w:hAnsi="Times New Roman"/>
                <w:szCs w:val="26"/>
                <w:shd w:val="clear" w:color="auto" w:fill="FFFFFF"/>
              </w:rPr>
            </w:rPrChange>
          </w:rPr>
          <w:delText xml:space="preserve">của </w:delText>
        </w:r>
      </w:del>
      <w:ins w:id="91" w:author="Windows User" w:date="2021-06-28T10:07:00Z">
        <w:r w:rsidR="00AD0242" w:rsidRPr="00CC1C5D">
          <w:rPr>
            <w:rFonts w:ascii="Times New Roman" w:hAnsi="Times New Roman"/>
            <w:szCs w:val="26"/>
            <w:shd w:val="clear" w:color="auto" w:fill="FFFFFF"/>
            <w:lang w:val="vi-VN"/>
            <w:rPrChange w:id="92" w:author="Ordinateur" w:date="2021-06-28T14:43:00Z">
              <w:rPr>
                <w:rFonts w:ascii="Times New Roman" w:hAnsi="Times New Roman"/>
                <w:szCs w:val="26"/>
                <w:shd w:val="clear" w:color="auto" w:fill="FFFFFF"/>
              </w:rPr>
            </w:rPrChange>
          </w:rPr>
          <w:t xml:space="preserve">ở </w:t>
        </w:r>
      </w:ins>
      <w:r w:rsidRPr="00CC1C5D">
        <w:rPr>
          <w:rFonts w:ascii="Times New Roman" w:hAnsi="Times New Roman"/>
          <w:szCs w:val="26"/>
          <w:shd w:val="clear" w:color="auto" w:fill="FFFFFF"/>
          <w:lang w:val="vi-VN"/>
          <w:rPrChange w:id="93" w:author="Ordinateur" w:date="2021-06-28T14:43:00Z">
            <w:rPr>
              <w:rFonts w:ascii="Times New Roman" w:hAnsi="Times New Roman"/>
              <w:szCs w:val="26"/>
              <w:shd w:val="clear" w:color="auto" w:fill="FFFFFF"/>
            </w:rPr>
          </w:rPrChange>
        </w:rPr>
        <w:t>khu vực phía Bắc về đào tạo bậc đại học, sau đại học trong lĩnh vực nuôi trồng thủy sản và bệnh học thủy sản, đồng thời là đơn vị nghiên cứu mạnh về thủy sản, góp phần phát triển ngành thủy sản nói riêng và công cuộc công nghiệp hóa, hiện đại hóa đất nước nói chung.</w:t>
      </w:r>
      <w:r w:rsidRPr="00CC1C5D">
        <w:rPr>
          <w:rStyle w:val="apple-converted-space"/>
          <w:rFonts w:ascii="Times New Roman" w:hAnsi="Times New Roman"/>
          <w:szCs w:val="26"/>
          <w:shd w:val="clear" w:color="auto" w:fill="FFFFFF"/>
          <w:lang w:val="vi-VN"/>
          <w:rPrChange w:id="94" w:author="Ordinateur" w:date="2021-06-28T14:43:00Z">
            <w:rPr>
              <w:rStyle w:val="apple-converted-space"/>
              <w:rFonts w:ascii="Times New Roman" w:hAnsi="Times New Roman"/>
              <w:szCs w:val="26"/>
              <w:shd w:val="clear" w:color="auto" w:fill="FFFFFF"/>
            </w:rPr>
          </w:rPrChange>
        </w:rPr>
        <w:t> </w:t>
      </w:r>
    </w:p>
    <w:p w:rsidR="005B1588" w:rsidRPr="00CC1C5D" w:rsidRDefault="005B1588" w:rsidP="00256AB9">
      <w:pPr>
        <w:spacing w:before="120" w:after="120" w:line="360" w:lineRule="auto"/>
        <w:jc w:val="both"/>
        <w:rPr>
          <w:rFonts w:ascii="Times New Roman" w:hAnsi="Times New Roman"/>
          <w:szCs w:val="26"/>
          <w:shd w:val="clear" w:color="auto" w:fill="FFFFFF"/>
          <w:lang w:val="vi-VN"/>
          <w:rPrChange w:id="95" w:author="Ordinateur" w:date="2021-06-28T14:43:00Z">
            <w:rPr>
              <w:rFonts w:ascii="Times New Roman" w:hAnsi="Times New Roman"/>
              <w:szCs w:val="26"/>
              <w:shd w:val="clear" w:color="auto" w:fill="FFFFFF"/>
            </w:rPr>
          </w:rPrChange>
        </w:rPr>
      </w:pPr>
      <w:r w:rsidRPr="00CC1C5D">
        <w:rPr>
          <w:rFonts w:ascii="Times New Roman" w:hAnsi="Times New Roman"/>
          <w:b/>
          <w:bCs/>
          <w:szCs w:val="26"/>
          <w:lang w:val="vi-VN"/>
          <w:rPrChange w:id="96" w:author="Ordinateur" w:date="2021-06-28T14:43:00Z">
            <w:rPr>
              <w:rFonts w:ascii="Times New Roman" w:hAnsi="Times New Roman"/>
              <w:b/>
              <w:bCs/>
              <w:szCs w:val="26"/>
            </w:rPr>
          </w:rPrChange>
        </w:rPr>
        <w:t>1.2. Sứ mệnh</w:t>
      </w:r>
    </w:p>
    <w:p w:rsidR="00C81122" w:rsidRPr="00256AB9" w:rsidDel="00C81122" w:rsidRDefault="001D2AA7" w:rsidP="00C81122">
      <w:pPr>
        <w:shd w:val="clear" w:color="auto" w:fill="FFFFFF"/>
        <w:spacing w:before="120" w:after="120" w:line="360" w:lineRule="auto"/>
        <w:ind w:firstLine="720"/>
        <w:jc w:val="both"/>
        <w:rPr>
          <w:ins w:id="97" w:author="Windows User" w:date="2021-06-28T10:53:00Z"/>
          <w:rFonts w:ascii="Times New Roman" w:hAnsi="Times New Roman"/>
          <w:szCs w:val="26"/>
          <w:shd w:val="clear" w:color="auto" w:fill="FFFFFF"/>
          <w:lang w:val="pt-BR"/>
        </w:rPr>
      </w:pPr>
      <w:ins w:id="98" w:author="Windows User" w:date="2021-06-28T10:34:00Z">
        <w:r>
          <w:rPr>
            <w:rFonts w:ascii="Times New Roman" w:hAnsi="Times New Roman"/>
            <w:szCs w:val="26"/>
            <w:shd w:val="clear" w:color="auto" w:fill="FFFFFF"/>
            <w:lang w:val="pt-BR"/>
          </w:rPr>
          <w:t xml:space="preserve">Sứ mệnh của </w:t>
        </w:r>
      </w:ins>
      <w:r w:rsidR="005B1588" w:rsidRPr="00256AB9">
        <w:rPr>
          <w:rFonts w:ascii="Times New Roman" w:hAnsi="Times New Roman"/>
          <w:szCs w:val="26"/>
          <w:shd w:val="clear" w:color="auto" w:fill="FFFFFF"/>
          <w:lang w:val="pt-BR"/>
        </w:rPr>
        <w:t>Khoa Thủy sản</w:t>
      </w:r>
      <w:ins w:id="99" w:author="Windows User" w:date="2021-06-28T10:34:00Z">
        <w:r>
          <w:rPr>
            <w:rFonts w:ascii="Times New Roman" w:hAnsi="Times New Roman"/>
            <w:szCs w:val="26"/>
            <w:shd w:val="clear" w:color="auto" w:fill="FFFFFF"/>
            <w:lang w:val="pt-BR"/>
          </w:rPr>
          <w:t xml:space="preserve"> là </w:t>
        </w:r>
      </w:ins>
      <w:ins w:id="100" w:author="Windows User" w:date="2021-06-28T10:52:00Z">
        <w:r w:rsidR="00C81122">
          <w:rPr>
            <w:rFonts w:ascii="Times New Roman" w:hAnsi="Times New Roman"/>
            <w:szCs w:val="26"/>
            <w:shd w:val="clear" w:color="auto" w:fill="FFFFFF"/>
            <w:lang w:val="pt-BR"/>
          </w:rPr>
          <w:t>thúc đẩy sự xuất sắc</w:t>
        </w:r>
      </w:ins>
      <w:ins w:id="101" w:author="Windows User" w:date="2021-06-28T10:36:00Z">
        <w:r w:rsidR="00C81122">
          <w:rPr>
            <w:rFonts w:ascii="Times New Roman" w:hAnsi="Times New Roman"/>
            <w:szCs w:val="26"/>
            <w:shd w:val="clear" w:color="auto" w:fill="FFFFFF"/>
            <w:lang w:val="pt-BR"/>
          </w:rPr>
          <w:t xml:space="preserve"> </w:t>
        </w:r>
      </w:ins>
    </w:p>
    <w:p w:rsidR="005B1588" w:rsidRPr="00256AB9" w:rsidRDefault="005B1588" w:rsidP="00256AB9">
      <w:pPr>
        <w:shd w:val="clear" w:color="auto" w:fill="FFFFFF"/>
        <w:spacing w:before="120" w:after="120" w:line="360" w:lineRule="auto"/>
        <w:ind w:firstLine="720"/>
        <w:jc w:val="both"/>
        <w:rPr>
          <w:rFonts w:ascii="Times New Roman" w:hAnsi="Times New Roman"/>
          <w:b/>
          <w:bCs/>
          <w:szCs w:val="26"/>
          <w:shd w:val="clear" w:color="auto" w:fill="FFFFFF"/>
          <w:lang w:val="pt-BR"/>
        </w:rPr>
      </w:pPr>
      <w:del w:id="102" w:author="Windows User" w:date="2021-06-28T10:53:00Z">
        <w:r w:rsidRPr="00256AB9" w:rsidDel="00C81122">
          <w:rPr>
            <w:rFonts w:ascii="Times New Roman" w:hAnsi="Times New Roman"/>
            <w:szCs w:val="26"/>
            <w:shd w:val="clear" w:color="auto" w:fill="FFFFFF"/>
            <w:lang w:val="pt-BR"/>
          </w:rPr>
          <w:delText xml:space="preserve"> là Khoa trọng điểm trong Học viện Nông nghiệp Việt Nam trong xuất bản Quốc tế, liên tục phấn đấu đạt chất lượng cao </w:delText>
        </w:r>
      </w:del>
      <w:r w:rsidRPr="00256AB9">
        <w:rPr>
          <w:rFonts w:ascii="Times New Roman" w:hAnsi="Times New Roman"/>
          <w:szCs w:val="26"/>
          <w:shd w:val="clear" w:color="auto" w:fill="FFFFFF"/>
          <w:lang w:val="pt-BR"/>
        </w:rPr>
        <w:t>trong đào tạo, nghiên cứu khoa học và chuyển giao công nghệ, góp phần nâng cao chất lượng nguồn nhân lực, tạo sản phẩm có giá trị cao</w:t>
      </w:r>
      <w:r w:rsidRPr="00256AB9">
        <w:rPr>
          <w:rStyle w:val="apple-converted-space"/>
          <w:rFonts w:ascii="Times New Roman" w:hAnsi="Times New Roman"/>
          <w:szCs w:val="26"/>
          <w:shd w:val="clear" w:color="auto" w:fill="FFFFFF"/>
          <w:lang w:val="pt-BR"/>
        </w:rPr>
        <w:t> </w:t>
      </w:r>
      <w:r w:rsidRPr="00256AB9">
        <w:rPr>
          <w:rFonts w:ascii="Times New Roman" w:hAnsi="Times New Roman"/>
          <w:b/>
          <w:bCs/>
          <w:szCs w:val="26"/>
          <w:shd w:val="clear" w:color="auto" w:fill="FFFFFF"/>
          <w:lang w:val="pt-BR"/>
        </w:rPr>
        <w:t xml:space="preserve">phục vụ đắc lực cho sự phát triển chung của ngành thủy sản trong nước và trong khu vực. </w:t>
      </w:r>
    </w:p>
    <w:p w:rsidR="005B1588" w:rsidRPr="00256AB9" w:rsidRDefault="005B1588" w:rsidP="00256AB9">
      <w:pPr>
        <w:shd w:val="clear" w:color="auto" w:fill="FFFFFF"/>
        <w:spacing w:before="120" w:after="120" w:line="360" w:lineRule="auto"/>
        <w:jc w:val="both"/>
        <w:rPr>
          <w:rFonts w:ascii="Times New Roman" w:hAnsi="Times New Roman"/>
          <w:b/>
          <w:bCs/>
          <w:szCs w:val="26"/>
          <w:lang w:val="pt-BR"/>
        </w:rPr>
      </w:pPr>
      <w:r w:rsidRPr="00256AB9">
        <w:rPr>
          <w:rFonts w:ascii="Times New Roman" w:hAnsi="Times New Roman"/>
          <w:b/>
          <w:bCs/>
          <w:szCs w:val="26"/>
          <w:lang w:val="pt-BR"/>
        </w:rPr>
        <w:t>1.3. Mục tiêu chiến lược của Khoa Thủy sản</w:t>
      </w:r>
    </w:p>
    <w:p w:rsidR="008B6FF8" w:rsidRDefault="005B1588" w:rsidP="00256AB9">
      <w:pPr>
        <w:shd w:val="clear" w:color="auto" w:fill="FFFFFF"/>
        <w:spacing w:before="120" w:after="120" w:line="360" w:lineRule="auto"/>
        <w:jc w:val="both"/>
        <w:rPr>
          <w:ins w:id="103" w:author="Windows User" w:date="2021-06-28T12:07:00Z"/>
          <w:rFonts w:ascii="Times New Roman" w:hAnsi="Times New Roman"/>
          <w:bCs/>
          <w:szCs w:val="26"/>
          <w:lang w:val="pt-BR"/>
        </w:rPr>
      </w:pPr>
      <w:r w:rsidRPr="00256AB9">
        <w:rPr>
          <w:rFonts w:ascii="Times New Roman" w:hAnsi="Times New Roman"/>
          <w:b/>
          <w:bCs/>
          <w:szCs w:val="26"/>
          <w:lang w:val="pt-BR"/>
        </w:rPr>
        <w:tab/>
      </w:r>
      <w:ins w:id="104" w:author="Windows User" w:date="2021-06-28T12:07:00Z">
        <w:r w:rsidR="008B6FF8">
          <w:rPr>
            <w:rFonts w:ascii="Times New Roman" w:hAnsi="Times New Roman"/>
            <w:b/>
            <w:bCs/>
            <w:szCs w:val="26"/>
            <w:lang w:val="pt-BR"/>
          </w:rPr>
          <w:t xml:space="preserve">Mục tiêu của </w:t>
        </w:r>
      </w:ins>
      <w:r w:rsidRPr="00256AB9">
        <w:rPr>
          <w:rFonts w:ascii="Times New Roman" w:hAnsi="Times New Roman"/>
          <w:bCs/>
          <w:szCs w:val="26"/>
          <w:lang w:val="pt-BR"/>
        </w:rPr>
        <w:t xml:space="preserve">Khoa Thủy sản </w:t>
      </w:r>
      <w:ins w:id="105" w:author="Windows User" w:date="2021-06-28T12:12:00Z">
        <w:r w:rsidR="008B6FF8">
          <w:rPr>
            <w:rFonts w:ascii="Times New Roman" w:hAnsi="Times New Roman"/>
            <w:bCs/>
            <w:szCs w:val="26"/>
            <w:lang w:val="pt-BR"/>
          </w:rPr>
          <w:t xml:space="preserve">là phát triển song hành đào tạo và nghiên cứu nhằm </w:t>
        </w:r>
      </w:ins>
      <w:ins w:id="106" w:author="Windows User" w:date="2021-06-28T12:15:00Z">
        <w:r w:rsidR="008B6FF8">
          <w:rPr>
            <w:rFonts w:ascii="Times New Roman" w:hAnsi="Times New Roman"/>
            <w:bCs/>
            <w:szCs w:val="26"/>
            <w:lang w:val="pt-BR"/>
          </w:rPr>
          <w:t>tạo ra những sinh viên và</w:t>
        </w:r>
      </w:ins>
      <w:ins w:id="107" w:author="Windows User" w:date="2021-06-28T12:07:00Z">
        <w:r w:rsidR="008B6FF8">
          <w:rPr>
            <w:rFonts w:ascii="Times New Roman" w:hAnsi="Times New Roman"/>
            <w:bCs/>
            <w:szCs w:val="26"/>
            <w:lang w:val="pt-BR"/>
          </w:rPr>
          <w:t xml:space="preserve"> học viên tốt nghiệp</w:t>
        </w:r>
      </w:ins>
      <w:ins w:id="108" w:author="Windows User" w:date="2021-06-28T12:15:00Z">
        <w:r w:rsidR="008B6FF8">
          <w:rPr>
            <w:rFonts w:ascii="Times New Roman" w:hAnsi="Times New Roman"/>
            <w:bCs/>
            <w:szCs w:val="26"/>
            <w:lang w:val="pt-BR"/>
          </w:rPr>
          <w:t xml:space="preserve"> </w:t>
        </w:r>
      </w:ins>
      <w:ins w:id="109" w:author="Windows User" w:date="2021-06-28T12:07:00Z">
        <w:r w:rsidR="008B6FF8">
          <w:rPr>
            <w:rFonts w:ascii="Times New Roman" w:hAnsi="Times New Roman"/>
            <w:bCs/>
            <w:szCs w:val="26"/>
            <w:lang w:val="pt-BR"/>
          </w:rPr>
          <w:t>có nền tảng kiến thức kỹ thuật v</w:t>
        </w:r>
      </w:ins>
      <w:ins w:id="110" w:author="Windows User" w:date="2021-06-28T12:16:00Z">
        <w:r w:rsidR="008B6FF8">
          <w:rPr>
            <w:rFonts w:ascii="Times New Roman" w:hAnsi="Times New Roman"/>
            <w:bCs/>
            <w:szCs w:val="26"/>
            <w:lang w:val="pt-BR"/>
          </w:rPr>
          <w:t>ữ</w:t>
        </w:r>
      </w:ins>
      <w:ins w:id="111" w:author="Windows User" w:date="2021-06-28T12:07:00Z">
        <w:r w:rsidR="008B6FF8">
          <w:rPr>
            <w:rFonts w:ascii="Times New Roman" w:hAnsi="Times New Roman"/>
            <w:bCs/>
            <w:szCs w:val="26"/>
            <w:lang w:val="pt-BR"/>
          </w:rPr>
          <w:t>ng chắc và các kỹ năng cần thiết để trở thành những người lao động chuyên nghiệp trong thế giới hiện đại</w:t>
        </w:r>
      </w:ins>
      <w:ins w:id="112" w:author="Windows User" w:date="2021-06-28T12:17:00Z">
        <w:r w:rsidR="009E6AFC">
          <w:rPr>
            <w:rFonts w:ascii="Times New Roman" w:hAnsi="Times New Roman"/>
            <w:bCs/>
            <w:szCs w:val="26"/>
            <w:lang w:val="pt-BR"/>
          </w:rPr>
          <w:t>; và tạo ra những sản phẩm có giá trị thực tiễn cho ngành thủy sản.</w:t>
        </w:r>
      </w:ins>
    </w:p>
    <w:p w:rsidR="005B1588" w:rsidRPr="00256AB9" w:rsidDel="00890FBB" w:rsidRDefault="005B1588" w:rsidP="00256AB9">
      <w:pPr>
        <w:shd w:val="clear" w:color="auto" w:fill="FFFFFF"/>
        <w:spacing w:before="120" w:after="120" w:line="360" w:lineRule="auto"/>
        <w:jc w:val="both"/>
        <w:rPr>
          <w:del w:id="113" w:author="Windows User" w:date="2021-06-28T13:35:00Z"/>
          <w:rFonts w:ascii="Times New Roman" w:hAnsi="Times New Roman"/>
          <w:bCs/>
          <w:szCs w:val="26"/>
          <w:lang w:val="pt-BR"/>
        </w:rPr>
      </w:pPr>
      <w:del w:id="114" w:author="Windows User" w:date="2021-06-28T13:35:00Z">
        <w:r w:rsidRPr="00256AB9" w:rsidDel="00890FBB">
          <w:rPr>
            <w:rFonts w:ascii="Times New Roman" w:hAnsi="Times New Roman"/>
            <w:bCs/>
            <w:szCs w:val="26"/>
            <w:lang w:val="pt-BR"/>
          </w:rPr>
          <w:delText xml:space="preserve">luôn xác định hoạt động song hành Đào tạo phục vụ nghiên cứu và sản xuất ra sản phẩm có ích cho xã hội và lấy nghiên cứu thực tiễn đưa vào đào tạo để sinh viên, học viên tốt nghiệp tiếp cận ngay được công nghệ phát triển cập nhật trong thực </w:delText>
        </w:r>
      </w:del>
      <w:ins w:id="115" w:author="Dell Inspiron" w:date="2021-06-25T22:08:00Z">
        <w:del w:id="116" w:author="Windows User" w:date="2021-06-28T13:35:00Z">
          <w:r w:rsidR="00F0533E" w:rsidDel="00890FBB">
            <w:rPr>
              <w:rFonts w:ascii="Times New Roman" w:hAnsi="Times New Roman"/>
              <w:bCs/>
              <w:szCs w:val="26"/>
              <w:lang w:val="pt-BR"/>
            </w:rPr>
            <w:delText>tiễn</w:delText>
          </w:r>
        </w:del>
      </w:ins>
      <w:del w:id="117" w:author="Windows User" w:date="2021-06-28T13:35:00Z">
        <w:r w:rsidRPr="00256AB9" w:rsidDel="00890FBB">
          <w:rPr>
            <w:rFonts w:ascii="Times New Roman" w:hAnsi="Times New Roman"/>
            <w:bCs/>
            <w:szCs w:val="26"/>
            <w:lang w:val="pt-BR"/>
          </w:rPr>
          <w:delText>tiến để phục vụ sản xuất.</w:delText>
        </w:r>
      </w:del>
    </w:p>
    <w:p w:rsidR="005B1588" w:rsidRPr="00256AB9" w:rsidRDefault="005B1588" w:rsidP="00256AB9">
      <w:pPr>
        <w:shd w:val="clear" w:color="auto" w:fill="FFFFFF"/>
        <w:spacing w:before="120" w:after="120" w:line="360" w:lineRule="auto"/>
        <w:jc w:val="both"/>
        <w:rPr>
          <w:rFonts w:ascii="Times New Roman" w:eastAsia="SimSun" w:hAnsi="Times New Roman"/>
          <w:b/>
          <w:color w:val="000000"/>
          <w:szCs w:val="26"/>
          <w:lang w:val="da-DK" w:eastAsia="zh-CN"/>
        </w:rPr>
      </w:pPr>
      <w:r w:rsidRPr="00256AB9">
        <w:rPr>
          <w:rFonts w:ascii="Times New Roman" w:eastAsia="SimSun" w:hAnsi="Times New Roman"/>
          <w:b/>
          <w:color w:val="000000"/>
          <w:szCs w:val="26"/>
          <w:lang w:val="da-DK" w:eastAsia="zh-CN"/>
        </w:rPr>
        <w:t>1.4. Giá trị cốt lõi của Khoa</w:t>
      </w:r>
    </w:p>
    <w:p w:rsidR="005B1588" w:rsidRPr="00256AB9" w:rsidRDefault="005B1588" w:rsidP="00256AB9">
      <w:pPr>
        <w:shd w:val="clear" w:color="auto" w:fill="FFFFFF"/>
        <w:spacing w:before="120" w:after="120" w:line="360" w:lineRule="auto"/>
        <w:ind w:firstLine="720"/>
        <w:jc w:val="both"/>
        <w:rPr>
          <w:rFonts w:ascii="Times New Roman" w:eastAsia="SimSun" w:hAnsi="Times New Roman"/>
          <w:color w:val="000000"/>
          <w:szCs w:val="26"/>
          <w:lang w:val="da-DK" w:eastAsia="zh-CN"/>
        </w:rPr>
      </w:pPr>
      <w:r w:rsidRPr="00256AB9">
        <w:rPr>
          <w:rFonts w:ascii="Times New Roman" w:eastAsia="SimSun" w:hAnsi="Times New Roman"/>
          <w:color w:val="000000"/>
          <w:szCs w:val="26"/>
          <w:lang w:val="da-DK" w:eastAsia="zh-CN"/>
        </w:rPr>
        <w:t>Đoàn kết – Kỷ cương – Trách nhiệm - Sáng tạo – Hợp tác</w:t>
      </w:r>
    </w:p>
    <w:p w:rsidR="005B1588" w:rsidRPr="00CC1C5D" w:rsidRDefault="005B1588" w:rsidP="00256AB9">
      <w:pPr>
        <w:pStyle w:val="ListParagraph"/>
        <w:tabs>
          <w:tab w:val="left" w:pos="1080"/>
        </w:tabs>
        <w:autoSpaceDE/>
        <w:autoSpaceDN/>
        <w:spacing w:before="120" w:after="120" w:line="360" w:lineRule="auto"/>
        <w:ind w:left="0"/>
        <w:contextualSpacing w:val="0"/>
        <w:jc w:val="both"/>
        <w:rPr>
          <w:b/>
          <w:sz w:val="26"/>
          <w:szCs w:val="26"/>
          <w:lang w:val="da-DK"/>
          <w:rPrChange w:id="118" w:author="Ordinateur" w:date="2021-06-28T14:43:00Z">
            <w:rPr>
              <w:b/>
              <w:sz w:val="26"/>
              <w:szCs w:val="26"/>
            </w:rPr>
          </w:rPrChange>
        </w:rPr>
      </w:pPr>
      <w:r w:rsidRPr="00CC1C5D">
        <w:rPr>
          <w:b/>
          <w:sz w:val="26"/>
          <w:szCs w:val="26"/>
          <w:lang w:val="da-DK"/>
          <w:rPrChange w:id="119" w:author="Ordinateur" w:date="2021-06-28T14:43:00Z">
            <w:rPr>
              <w:b/>
              <w:sz w:val="26"/>
              <w:szCs w:val="26"/>
            </w:rPr>
          </w:rPrChange>
        </w:rPr>
        <w:t xml:space="preserve">2. </w:t>
      </w:r>
      <w:r w:rsidR="00A0205B" w:rsidRPr="00256AB9">
        <w:rPr>
          <w:b/>
          <w:sz w:val="26"/>
          <w:szCs w:val="26"/>
          <w:lang w:val="vi-VN"/>
        </w:rPr>
        <w:t>Bối cảnh trong nước, quốc tế</w:t>
      </w:r>
      <w:r w:rsidR="00A0205B" w:rsidRPr="00CC1C5D">
        <w:rPr>
          <w:b/>
          <w:sz w:val="26"/>
          <w:szCs w:val="26"/>
          <w:lang w:val="da-DK"/>
          <w:rPrChange w:id="120" w:author="Ordinateur" w:date="2021-06-28T14:43:00Z">
            <w:rPr>
              <w:b/>
              <w:sz w:val="26"/>
              <w:szCs w:val="26"/>
            </w:rPr>
          </w:rPrChange>
        </w:rPr>
        <w:t xml:space="preserve"> và </w:t>
      </w:r>
      <w:del w:id="121" w:author="Dell Inspiron" w:date="2021-06-25T22:09:00Z">
        <w:r w:rsidR="00A0205B" w:rsidRPr="00CC1C5D" w:rsidDel="00F0533E">
          <w:rPr>
            <w:b/>
            <w:sz w:val="26"/>
            <w:szCs w:val="26"/>
            <w:lang w:val="da-DK"/>
            <w:rPrChange w:id="122" w:author="Ordinateur" w:date="2021-06-28T14:43:00Z">
              <w:rPr>
                <w:b/>
                <w:sz w:val="26"/>
                <w:szCs w:val="26"/>
              </w:rPr>
            </w:rPrChange>
          </w:rPr>
          <w:delText>trong</w:delText>
        </w:r>
        <w:r w:rsidR="00A0205B" w:rsidRPr="00256AB9" w:rsidDel="00F0533E">
          <w:rPr>
            <w:b/>
            <w:sz w:val="26"/>
            <w:szCs w:val="26"/>
            <w:lang w:val="vi-VN"/>
          </w:rPr>
          <w:delText xml:space="preserve"> </w:delText>
        </w:r>
      </w:del>
      <w:ins w:id="123" w:author="Dell Inspiron" w:date="2021-06-25T22:09:00Z">
        <w:r w:rsidR="00F0533E" w:rsidRPr="00CC1C5D">
          <w:rPr>
            <w:b/>
            <w:sz w:val="26"/>
            <w:szCs w:val="26"/>
            <w:lang w:val="da-DK"/>
            <w:rPrChange w:id="124" w:author="Ordinateur" w:date="2021-06-28T14:43:00Z">
              <w:rPr>
                <w:b/>
                <w:sz w:val="26"/>
                <w:szCs w:val="26"/>
              </w:rPr>
            </w:rPrChange>
          </w:rPr>
          <w:t>tại</w:t>
        </w:r>
        <w:r w:rsidR="00F0533E" w:rsidRPr="00256AB9">
          <w:rPr>
            <w:b/>
            <w:sz w:val="26"/>
            <w:szCs w:val="26"/>
            <w:lang w:val="vi-VN"/>
          </w:rPr>
          <w:t xml:space="preserve"> </w:t>
        </w:r>
      </w:ins>
      <w:r w:rsidR="00A0205B" w:rsidRPr="00256AB9">
        <w:rPr>
          <w:b/>
          <w:sz w:val="26"/>
          <w:szCs w:val="26"/>
          <w:lang w:val="vi-VN"/>
        </w:rPr>
        <w:t>Học viện</w:t>
      </w:r>
    </w:p>
    <w:p w:rsidR="00A0205B" w:rsidRPr="00256AB9" w:rsidRDefault="00A0205B" w:rsidP="00256AB9">
      <w:pPr>
        <w:shd w:val="clear" w:color="auto" w:fill="FFFFFF"/>
        <w:spacing w:before="120" w:after="120" w:line="360" w:lineRule="auto"/>
        <w:ind w:firstLine="720"/>
        <w:jc w:val="both"/>
        <w:rPr>
          <w:rFonts w:ascii="Times New Roman" w:hAnsi="Times New Roman"/>
          <w:szCs w:val="26"/>
        </w:rPr>
      </w:pPr>
      <w:r w:rsidRPr="00256AB9">
        <w:rPr>
          <w:rFonts w:ascii="Times New Roman" w:hAnsi="Times New Roman"/>
          <w:szCs w:val="26"/>
        </w:rPr>
        <w:t>Nền kinh tế tri thức và quá trình toàn cầu hóa đòi hỏi các trường đại học phải thực hiện tốt 3 chức năng truyền thống là </w:t>
      </w:r>
      <w:r w:rsidRPr="00256AB9">
        <w:rPr>
          <w:rFonts w:ascii="Times New Roman" w:hAnsi="Times New Roman"/>
          <w:i/>
          <w:iCs/>
          <w:szCs w:val="26"/>
        </w:rPr>
        <w:t>đào tạo, nghiên cứu và cung cấp dịch vụ đáp ứng nhu cầu xã hội</w:t>
      </w:r>
      <w:r w:rsidRPr="00256AB9">
        <w:rPr>
          <w:rFonts w:ascii="Times New Roman" w:hAnsi="Times New Roman"/>
          <w:szCs w:val="26"/>
        </w:rPr>
        <w:t>. Quá trình toàn cầu hóa tạo điều kiện cho sự hợp tác quốc tế trong đào tạo, nghiên cứu và cung cấp dịch vụ xã hội. Việc thực hiện các chương trình đào tạo hay nghiên cứu khoa học liên kết càng trở nên dễ dàng hơn.</w:t>
      </w:r>
    </w:p>
    <w:p w:rsidR="00A0205B" w:rsidRPr="00256AB9" w:rsidRDefault="00A0205B" w:rsidP="00256AB9">
      <w:pPr>
        <w:shd w:val="clear" w:color="auto" w:fill="FFFFFF"/>
        <w:spacing w:before="120" w:after="120" w:line="360" w:lineRule="auto"/>
        <w:ind w:firstLine="720"/>
        <w:jc w:val="both"/>
        <w:rPr>
          <w:rFonts w:ascii="Times New Roman" w:hAnsi="Times New Roman"/>
          <w:szCs w:val="26"/>
        </w:rPr>
      </w:pPr>
      <w:r w:rsidRPr="00256AB9">
        <w:rPr>
          <w:rFonts w:ascii="Times New Roman" w:hAnsi="Times New Roman"/>
          <w:szCs w:val="26"/>
        </w:rPr>
        <w:t xml:space="preserve">Nền kinh tế tri thức và quá trình toàn cầu hóa làm tăng nhu cầu học tập, do vậy, sự đa dạng của các loại hình đào tạo vừa là cơ hội vừa là thách thức đối với các trường </w:t>
      </w:r>
      <w:r w:rsidRPr="00256AB9">
        <w:rPr>
          <w:rFonts w:ascii="Times New Roman" w:hAnsi="Times New Roman"/>
          <w:szCs w:val="26"/>
        </w:rPr>
        <w:lastRenderedPageBreak/>
        <w:t>đại học (đào tạo bằng kép, ngành kép, khóa đào tạo ngắn hạn, bồi dưỡng chuyển giao chất xám...). Việc hội nhập để phát triển là một nhu cầu tất yếu của các trường đại học.</w:t>
      </w:r>
    </w:p>
    <w:p w:rsidR="00F0533E" w:rsidRDefault="00A0205B" w:rsidP="00256AB9">
      <w:pPr>
        <w:shd w:val="clear" w:color="auto" w:fill="FFFFFF"/>
        <w:spacing w:before="120" w:after="120" w:line="360" w:lineRule="auto"/>
        <w:ind w:firstLine="720"/>
        <w:jc w:val="both"/>
        <w:rPr>
          <w:ins w:id="125" w:author="Dell Inspiron" w:date="2021-06-25T22:13:00Z"/>
          <w:rFonts w:ascii="Times New Roman" w:hAnsi="Times New Roman"/>
          <w:color w:val="000000"/>
          <w:szCs w:val="26"/>
        </w:rPr>
      </w:pPr>
      <w:r w:rsidRPr="00256AB9">
        <w:rPr>
          <w:rFonts w:ascii="Times New Roman" w:hAnsi="Times New Roman"/>
          <w:color w:val="000000"/>
          <w:szCs w:val="26"/>
        </w:rPr>
        <w:t xml:space="preserve">Ngành Thủy sản của Việt Nam là một trong số các ngành có tốc độ tăng trưởng nhanh trên dưới 10% trong mười năm qua, ngành có đóng góp GDP cao cho đất nước. Nhưng đứng trước tình hình dịch bệnh COVID, hai năm qua sản xuất thủy sản trong toàn ngành có không ít khó khăn ảnh hưởng đến sự phát triển chung. </w:t>
      </w:r>
    </w:p>
    <w:p w:rsidR="00A0205B" w:rsidRPr="00256AB9" w:rsidRDefault="00A0205B" w:rsidP="00256AB9">
      <w:pPr>
        <w:shd w:val="clear" w:color="auto" w:fill="FFFFFF"/>
        <w:spacing w:before="120" w:after="120" w:line="360" w:lineRule="auto"/>
        <w:ind w:firstLine="720"/>
        <w:jc w:val="both"/>
        <w:rPr>
          <w:rFonts w:ascii="Times New Roman" w:hAnsi="Times New Roman"/>
          <w:color w:val="000000"/>
          <w:szCs w:val="26"/>
        </w:rPr>
      </w:pPr>
      <w:r w:rsidRPr="00256AB9">
        <w:rPr>
          <w:rFonts w:ascii="Times New Roman" w:hAnsi="Times New Roman"/>
          <w:color w:val="000000"/>
          <w:szCs w:val="26"/>
        </w:rPr>
        <w:t xml:space="preserve">Sinh viên, học viên tốt nghiệp ngành thủy sản có cơ hội việc làm tốt, </w:t>
      </w:r>
      <w:ins w:id="126" w:author="Dell Inspiron" w:date="2021-06-25T22:10:00Z">
        <w:r w:rsidR="00F0533E">
          <w:rPr>
            <w:rFonts w:ascii="Times New Roman" w:hAnsi="Times New Roman"/>
            <w:color w:val="000000"/>
            <w:szCs w:val="26"/>
          </w:rPr>
          <w:t xml:space="preserve">số lượng sinh viên tốt nghiệp </w:t>
        </w:r>
      </w:ins>
      <w:del w:id="127" w:author="Dell Inspiron" w:date="2021-06-25T22:10:00Z">
        <w:r w:rsidRPr="00256AB9" w:rsidDel="00F0533E">
          <w:rPr>
            <w:rFonts w:ascii="Times New Roman" w:hAnsi="Times New Roman"/>
            <w:color w:val="000000"/>
            <w:szCs w:val="26"/>
          </w:rPr>
          <w:delText>đào tạo</w:delText>
        </w:r>
      </w:del>
      <w:r w:rsidRPr="00256AB9">
        <w:rPr>
          <w:rFonts w:ascii="Times New Roman" w:hAnsi="Times New Roman"/>
          <w:color w:val="000000"/>
          <w:szCs w:val="26"/>
        </w:rPr>
        <w:t xml:space="preserve"> chưa đáp ứng đủ nhu cầu tuyển dụng của xã hội. </w:t>
      </w:r>
      <w:ins w:id="128" w:author="Dell Inspiron" w:date="2021-06-25T22:11:00Z">
        <w:r w:rsidR="00F0533E">
          <w:rPr>
            <w:rFonts w:ascii="Times New Roman" w:hAnsi="Times New Roman"/>
            <w:color w:val="000000"/>
            <w:szCs w:val="26"/>
          </w:rPr>
          <w:t xml:space="preserve">Mặc dù thu nhập của sinh viên tốt nghiệp khá cao, </w:t>
        </w:r>
      </w:ins>
      <w:del w:id="129" w:author="Dell Inspiron" w:date="2021-06-25T22:11:00Z">
        <w:r w:rsidRPr="00256AB9" w:rsidDel="00F0533E">
          <w:rPr>
            <w:rFonts w:ascii="Times New Roman" w:hAnsi="Times New Roman"/>
            <w:color w:val="000000"/>
            <w:szCs w:val="26"/>
          </w:rPr>
          <w:delText>N</w:delText>
        </w:r>
      </w:del>
      <w:ins w:id="130" w:author="Dell Inspiron" w:date="2021-06-25T22:11:00Z">
        <w:r w:rsidR="00F0533E">
          <w:rPr>
            <w:rFonts w:ascii="Times New Roman" w:hAnsi="Times New Roman"/>
            <w:color w:val="000000"/>
            <w:szCs w:val="26"/>
          </w:rPr>
          <w:t>n</w:t>
        </w:r>
      </w:ins>
      <w:r w:rsidRPr="00256AB9">
        <w:rPr>
          <w:rFonts w:ascii="Times New Roman" w:hAnsi="Times New Roman"/>
          <w:color w:val="000000"/>
          <w:szCs w:val="26"/>
        </w:rPr>
        <w:t>hưng đây là một ngành</w:t>
      </w:r>
      <w:ins w:id="131" w:author="Dell Inspiron" w:date="2021-06-25T22:10:00Z">
        <w:r w:rsidR="00F0533E">
          <w:rPr>
            <w:rFonts w:ascii="Times New Roman" w:hAnsi="Times New Roman"/>
            <w:color w:val="000000"/>
            <w:szCs w:val="26"/>
          </w:rPr>
          <w:t xml:space="preserve"> kỹ thuật có tính đặc thù</w:t>
        </w:r>
      </w:ins>
      <w:ins w:id="132" w:author="Dell Inspiron" w:date="2021-06-25T22:11:00Z">
        <w:r w:rsidR="00F0533E">
          <w:rPr>
            <w:rFonts w:ascii="Times New Roman" w:hAnsi="Times New Roman"/>
            <w:color w:val="000000"/>
            <w:szCs w:val="26"/>
          </w:rPr>
          <w:t>,</w:t>
        </w:r>
      </w:ins>
      <w:r w:rsidRPr="00256AB9">
        <w:rPr>
          <w:rFonts w:ascii="Times New Roman" w:hAnsi="Times New Roman"/>
          <w:color w:val="000000"/>
          <w:szCs w:val="26"/>
        </w:rPr>
        <w:t xml:space="preserve"> làm việc </w:t>
      </w:r>
      <w:ins w:id="133" w:author="Dell Inspiron" w:date="2021-06-25T22:11:00Z">
        <w:r w:rsidR="00F0533E">
          <w:rPr>
            <w:rFonts w:ascii="Times New Roman" w:hAnsi="Times New Roman"/>
            <w:color w:val="000000"/>
            <w:szCs w:val="26"/>
          </w:rPr>
          <w:t xml:space="preserve">khá </w:t>
        </w:r>
      </w:ins>
      <w:r w:rsidRPr="00256AB9">
        <w:rPr>
          <w:rFonts w:ascii="Times New Roman" w:hAnsi="Times New Roman"/>
          <w:color w:val="000000"/>
          <w:szCs w:val="26"/>
        </w:rPr>
        <w:t xml:space="preserve">vất vả, </w:t>
      </w:r>
      <w:ins w:id="134" w:author="Dell Inspiron" w:date="2021-06-25T22:11:00Z">
        <w:r w:rsidR="00F0533E">
          <w:rPr>
            <w:rFonts w:ascii="Times New Roman" w:hAnsi="Times New Roman"/>
            <w:color w:val="000000"/>
            <w:szCs w:val="26"/>
          </w:rPr>
          <w:t xml:space="preserve">đòi hỏi </w:t>
        </w:r>
      </w:ins>
      <w:del w:id="135" w:author="Dell Inspiron" w:date="2021-06-25T22:11:00Z">
        <w:r w:rsidRPr="00256AB9" w:rsidDel="00F0533E">
          <w:rPr>
            <w:rFonts w:ascii="Times New Roman" w:hAnsi="Times New Roman"/>
            <w:color w:val="000000"/>
            <w:szCs w:val="26"/>
          </w:rPr>
          <w:delText>cần</w:delText>
        </w:r>
      </w:del>
      <w:r w:rsidRPr="00256AB9">
        <w:rPr>
          <w:rFonts w:ascii="Times New Roman" w:hAnsi="Times New Roman"/>
          <w:color w:val="000000"/>
          <w:szCs w:val="26"/>
        </w:rPr>
        <w:t xml:space="preserve"> nguồn nhân lực có sự đam mê</w:t>
      </w:r>
      <w:ins w:id="136" w:author="Dell Inspiron" w:date="2021-06-25T22:11:00Z">
        <w:r w:rsidR="00F0533E">
          <w:rPr>
            <w:rFonts w:ascii="Times New Roman" w:hAnsi="Times New Roman"/>
            <w:color w:val="000000"/>
            <w:szCs w:val="26"/>
          </w:rPr>
          <w:t xml:space="preserve"> </w:t>
        </w:r>
      </w:ins>
      <w:del w:id="137" w:author="Dell Inspiron" w:date="2021-06-25T22:12:00Z">
        <w:r w:rsidRPr="00256AB9" w:rsidDel="00F0533E">
          <w:rPr>
            <w:rFonts w:ascii="Times New Roman" w:hAnsi="Times New Roman"/>
            <w:color w:val="000000"/>
            <w:szCs w:val="26"/>
          </w:rPr>
          <w:delText xml:space="preserve"> </w:delText>
        </w:r>
      </w:del>
      <w:r w:rsidRPr="00256AB9">
        <w:rPr>
          <w:rFonts w:ascii="Times New Roman" w:hAnsi="Times New Roman"/>
          <w:color w:val="000000"/>
          <w:szCs w:val="26"/>
        </w:rPr>
        <w:t xml:space="preserve">thực sự </w:t>
      </w:r>
      <w:ins w:id="138" w:author="Dell Inspiron" w:date="2021-06-25T22:12:00Z">
        <w:r w:rsidR="00F0533E">
          <w:rPr>
            <w:rFonts w:ascii="Times New Roman" w:hAnsi="Times New Roman"/>
            <w:color w:val="000000"/>
            <w:szCs w:val="26"/>
          </w:rPr>
          <w:t>với nghề</w:t>
        </w:r>
        <w:r w:rsidR="00F0533E" w:rsidRPr="00256AB9">
          <w:rPr>
            <w:rFonts w:ascii="Times New Roman" w:hAnsi="Times New Roman"/>
            <w:color w:val="000000"/>
            <w:szCs w:val="26"/>
          </w:rPr>
          <w:t xml:space="preserve"> </w:t>
        </w:r>
      </w:ins>
      <w:r w:rsidRPr="00256AB9">
        <w:rPr>
          <w:rFonts w:ascii="Times New Roman" w:hAnsi="Times New Roman"/>
          <w:color w:val="000000"/>
          <w:szCs w:val="26"/>
        </w:rPr>
        <w:t>nên chưa thu hút được người học nên tuyển sinh vô cùng khó khăn</w:t>
      </w:r>
      <w:ins w:id="139" w:author="Dell Inspiron" w:date="2021-06-25T22:14:00Z">
        <w:r w:rsidR="00F0533E">
          <w:rPr>
            <w:rFonts w:ascii="Times New Roman" w:hAnsi="Times New Roman"/>
            <w:color w:val="000000"/>
            <w:szCs w:val="26"/>
          </w:rPr>
          <w:t xml:space="preserve"> và trở thành tình trạng chung ở các trường Đại học có đào tạo lĩnh vực thủy sản</w:t>
        </w:r>
      </w:ins>
      <w:ins w:id="140" w:author="Dell Inspiron" w:date="2021-06-25T22:15:00Z">
        <w:r w:rsidR="00F0533E">
          <w:rPr>
            <w:rFonts w:ascii="Times New Roman" w:hAnsi="Times New Roman"/>
            <w:color w:val="000000"/>
            <w:szCs w:val="26"/>
          </w:rPr>
          <w:t>. Mặt khác</w:t>
        </w:r>
      </w:ins>
      <w:del w:id="141" w:author="Dell Inspiron" w:date="2021-06-25T22:15:00Z">
        <w:r w:rsidRPr="00256AB9" w:rsidDel="00F0533E">
          <w:rPr>
            <w:rFonts w:ascii="Times New Roman" w:hAnsi="Times New Roman"/>
            <w:color w:val="000000"/>
            <w:szCs w:val="26"/>
          </w:rPr>
          <w:delText>,</w:delText>
        </w:r>
      </w:del>
      <w:r w:rsidRPr="00256AB9">
        <w:rPr>
          <w:rFonts w:ascii="Times New Roman" w:hAnsi="Times New Roman"/>
          <w:color w:val="000000"/>
          <w:szCs w:val="26"/>
        </w:rPr>
        <w:t xml:space="preserve"> chất lượng</w:t>
      </w:r>
      <w:ins w:id="142" w:author="Dell Inspiron" w:date="2021-06-25T22:12:00Z">
        <w:r w:rsidR="00F0533E">
          <w:rPr>
            <w:rFonts w:ascii="Times New Roman" w:hAnsi="Times New Roman"/>
            <w:color w:val="000000"/>
            <w:szCs w:val="26"/>
          </w:rPr>
          <w:t xml:space="preserve"> </w:t>
        </w:r>
      </w:ins>
      <w:del w:id="143" w:author="Dell Inspiron" w:date="2021-06-25T22:12:00Z">
        <w:r w:rsidRPr="00256AB9" w:rsidDel="00F0533E">
          <w:rPr>
            <w:rFonts w:ascii="Times New Roman" w:hAnsi="Times New Roman"/>
            <w:color w:val="000000"/>
            <w:szCs w:val="26"/>
          </w:rPr>
          <w:delText xml:space="preserve"> </w:delText>
        </w:r>
      </w:del>
      <w:r w:rsidRPr="00256AB9">
        <w:rPr>
          <w:rFonts w:ascii="Times New Roman" w:hAnsi="Times New Roman"/>
          <w:color w:val="000000"/>
          <w:szCs w:val="26"/>
        </w:rPr>
        <w:t xml:space="preserve">tuyển sinh </w:t>
      </w:r>
      <w:ins w:id="144" w:author="Dell Inspiron" w:date="2021-06-25T22:12:00Z">
        <w:r w:rsidR="00F0533E">
          <w:rPr>
            <w:rFonts w:ascii="Times New Roman" w:hAnsi="Times New Roman"/>
            <w:color w:val="000000"/>
            <w:szCs w:val="26"/>
          </w:rPr>
          <w:t>đầu vào</w:t>
        </w:r>
        <w:r w:rsidR="00F0533E" w:rsidRPr="00256AB9">
          <w:rPr>
            <w:rFonts w:ascii="Times New Roman" w:hAnsi="Times New Roman"/>
            <w:color w:val="000000"/>
            <w:szCs w:val="26"/>
          </w:rPr>
          <w:t xml:space="preserve"> </w:t>
        </w:r>
      </w:ins>
      <w:r w:rsidRPr="00256AB9">
        <w:rPr>
          <w:rFonts w:ascii="Times New Roman" w:hAnsi="Times New Roman"/>
          <w:color w:val="000000"/>
          <w:szCs w:val="26"/>
        </w:rPr>
        <w:t>ngày một thấp nên rất khó có được chất lượng tốt sau đào tạo.</w:t>
      </w:r>
    </w:p>
    <w:p w:rsidR="005B1588" w:rsidRPr="00256AB9" w:rsidRDefault="00A0205B" w:rsidP="00256AB9">
      <w:pPr>
        <w:pStyle w:val="ListParagraph"/>
        <w:tabs>
          <w:tab w:val="left" w:pos="1080"/>
        </w:tabs>
        <w:autoSpaceDE/>
        <w:autoSpaceDN/>
        <w:spacing w:before="120" w:after="120" w:line="360" w:lineRule="auto"/>
        <w:ind w:left="0"/>
        <w:contextualSpacing w:val="0"/>
        <w:jc w:val="both"/>
        <w:rPr>
          <w:b/>
          <w:sz w:val="26"/>
          <w:szCs w:val="26"/>
        </w:rPr>
      </w:pPr>
      <w:r w:rsidRPr="00256AB9">
        <w:rPr>
          <w:b/>
          <w:sz w:val="26"/>
          <w:szCs w:val="26"/>
        </w:rPr>
        <w:t xml:space="preserve">3. </w:t>
      </w:r>
      <w:r w:rsidR="005B1588" w:rsidRPr="00256AB9">
        <w:rPr>
          <w:b/>
          <w:sz w:val="26"/>
          <w:szCs w:val="26"/>
          <w:lang w:val="vi-VN"/>
        </w:rPr>
        <w:t>Cơ sở ph</w:t>
      </w:r>
      <w:r w:rsidRPr="00256AB9">
        <w:rPr>
          <w:b/>
          <w:sz w:val="26"/>
          <w:szCs w:val="26"/>
          <w:lang w:val="vi-VN"/>
        </w:rPr>
        <w:t xml:space="preserve">áp lý xây dựng chiến lược </w:t>
      </w:r>
      <w:r w:rsidRPr="00256AB9">
        <w:rPr>
          <w:b/>
          <w:sz w:val="26"/>
          <w:szCs w:val="26"/>
        </w:rPr>
        <w:t>của Khoa Thủy sản</w:t>
      </w:r>
    </w:p>
    <w:p w:rsidR="00A0205B" w:rsidRPr="00256AB9" w:rsidRDefault="00A0205B" w:rsidP="00256AB9">
      <w:pPr>
        <w:pStyle w:val="BodyText2"/>
        <w:widowControl w:val="0"/>
        <w:tabs>
          <w:tab w:val="left" w:pos="567"/>
        </w:tabs>
        <w:spacing w:before="120" w:line="360" w:lineRule="auto"/>
        <w:jc w:val="both"/>
        <w:rPr>
          <w:sz w:val="26"/>
          <w:szCs w:val="26"/>
        </w:rPr>
      </w:pPr>
      <w:r w:rsidRPr="00256AB9">
        <w:rPr>
          <w:sz w:val="26"/>
          <w:szCs w:val="26"/>
        </w:rPr>
        <w:tab/>
        <w:t xml:space="preserve">Căn cứ Nghị quyết số 36-NQ/TW Hội nghị lần thứ tám Ban Chấp hành Trung ương Đảng khoá XII về Chiến lược phát triển bền vững kinh tế biển Việt Nam đến năm 2030, tầm nhìn đến năm 2045; </w:t>
      </w:r>
    </w:p>
    <w:p w:rsidR="00C403CC" w:rsidRPr="00256AB9" w:rsidRDefault="00A0205B" w:rsidP="00256AB9">
      <w:pPr>
        <w:pStyle w:val="BodyText2"/>
        <w:widowControl w:val="0"/>
        <w:tabs>
          <w:tab w:val="left" w:pos="567"/>
        </w:tabs>
        <w:spacing w:before="120" w:line="360" w:lineRule="auto"/>
        <w:jc w:val="both"/>
        <w:rPr>
          <w:sz w:val="26"/>
          <w:szCs w:val="26"/>
          <w:lang w:val="pt-BR"/>
        </w:rPr>
      </w:pPr>
      <w:r w:rsidRPr="00256AB9">
        <w:rPr>
          <w:sz w:val="26"/>
          <w:szCs w:val="26"/>
        </w:rPr>
        <w:tab/>
        <w:t xml:space="preserve">Căn cứ </w:t>
      </w:r>
      <w:r w:rsidRPr="00256AB9">
        <w:rPr>
          <w:sz w:val="26"/>
          <w:szCs w:val="26"/>
          <w:lang w:val="pt-BR"/>
        </w:rPr>
        <w:t>Nghị quyết số 36-NQ/TW ngày 22/10/2018 của Ban Chấp hành Trung ương Đảng khóa XII về Chiến lược phát triển bền vững kinh tế biển Việt Nam đến năm 2030 và tầm nhìn đến năm 2045</w:t>
      </w:r>
      <w:r w:rsidR="00C403CC" w:rsidRPr="00256AB9">
        <w:rPr>
          <w:sz w:val="26"/>
          <w:szCs w:val="26"/>
          <w:lang w:val="pt-BR"/>
        </w:rPr>
        <w:t>.</w:t>
      </w:r>
    </w:p>
    <w:p w:rsidR="00A0205B" w:rsidRPr="00256AB9" w:rsidRDefault="00A0205B" w:rsidP="00256AB9">
      <w:pPr>
        <w:pStyle w:val="BodyText2"/>
        <w:widowControl w:val="0"/>
        <w:tabs>
          <w:tab w:val="left" w:pos="567"/>
        </w:tabs>
        <w:spacing w:before="120" w:line="360" w:lineRule="auto"/>
        <w:jc w:val="both"/>
        <w:rPr>
          <w:sz w:val="26"/>
          <w:szCs w:val="26"/>
          <w:lang w:val="pt-BR"/>
        </w:rPr>
      </w:pPr>
      <w:r w:rsidRPr="00256AB9">
        <w:rPr>
          <w:sz w:val="26"/>
          <w:szCs w:val="26"/>
        </w:rPr>
        <w:tab/>
        <w:t xml:space="preserve">Căn cứ </w:t>
      </w:r>
      <w:r w:rsidRPr="00256AB9">
        <w:rPr>
          <w:sz w:val="26"/>
          <w:szCs w:val="26"/>
          <w:lang w:val="pt-BR"/>
        </w:rPr>
        <w:t>Nghị quyết số 836-NQ/BCSĐ ngày 17/7/2019 của Ban cán sự Đảng Bộ Nông nghiệp và PTNT về tăng cường đầu tư để nâng cao hiệu quả khai thác hải sản và đẩy mạnh nuôi trồng trên biển góp phần thực hiện Chiến lược phát triển bền vững kinh tế biển Việt Nam đến năm 2030 và tầm nhìn đến năm 2045.</w:t>
      </w:r>
    </w:p>
    <w:p w:rsidR="00A0205B" w:rsidRPr="00256AB9" w:rsidRDefault="00A0205B" w:rsidP="00256AB9">
      <w:pPr>
        <w:pStyle w:val="BodyText2"/>
        <w:widowControl w:val="0"/>
        <w:tabs>
          <w:tab w:val="left" w:pos="567"/>
        </w:tabs>
        <w:spacing w:before="120" w:line="360" w:lineRule="auto"/>
        <w:jc w:val="both"/>
        <w:rPr>
          <w:b/>
          <w:sz w:val="26"/>
          <w:szCs w:val="26"/>
        </w:rPr>
      </w:pPr>
      <w:r w:rsidRPr="00256AB9">
        <w:rPr>
          <w:iCs/>
          <w:sz w:val="26"/>
          <w:szCs w:val="26"/>
        </w:rPr>
        <w:tab/>
        <w:t>Căn cứu Quyết định 79/QĐ-TTg ngày 18/1/2018 phê duyệt Kế hoạch hành động quốc gia phát triển ngành tôm Việt Nam đến năm 2025</w:t>
      </w:r>
    </w:p>
    <w:p w:rsidR="00A0205B" w:rsidRPr="00256AB9" w:rsidRDefault="00A0205B" w:rsidP="00256AB9">
      <w:pPr>
        <w:pStyle w:val="BodyText2"/>
        <w:widowControl w:val="0"/>
        <w:tabs>
          <w:tab w:val="left" w:pos="567"/>
        </w:tabs>
        <w:spacing w:before="120" w:line="360" w:lineRule="auto"/>
        <w:jc w:val="both"/>
        <w:rPr>
          <w:sz w:val="26"/>
          <w:szCs w:val="26"/>
        </w:rPr>
      </w:pPr>
      <w:r w:rsidRPr="00256AB9">
        <w:rPr>
          <w:sz w:val="26"/>
          <w:szCs w:val="26"/>
        </w:rPr>
        <w:tab/>
        <w:t>Căn cứ Quyết định số 441/QĐ-TTg ngày 28 tháng 3 năm 2014 của Thủ tướng Chính phủ về việc thành lập Học viện Nông nghiệp Việt Nam trên cơ sở tổ chức lại Trường Đại học Nông nghiệp Hà Nội;</w:t>
      </w:r>
    </w:p>
    <w:p w:rsidR="00A0205B" w:rsidRPr="00256AB9" w:rsidRDefault="00A0205B" w:rsidP="00256AB9">
      <w:pPr>
        <w:pStyle w:val="BodyText2"/>
        <w:widowControl w:val="0"/>
        <w:tabs>
          <w:tab w:val="left" w:pos="567"/>
        </w:tabs>
        <w:spacing w:before="120" w:line="360" w:lineRule="auto"/>
        <w:jc w:val="both"/>
        <w:rPr>
          <w:sz w:val="26"/>
          <w:szCs w:val="26"/>
        </w:rPr>
      </w:pPr>
      <w:r w:rsidRPr="00256AB9">
        <w:rPr>
          <w:b/>
          <w:sz w:val="26"/>
          <w:szCs w:val="26"/>
        </w:rPr>
        <w:tab/>
      </w:r>
      <w:r w:rsidRPr="00256AB9">
        <w:rPr>
          <w:sz w:val="26"/>
          <w:szCs w:val="26"/>
        </w:rPr>
        <w:t xml:space="preserve">Căn cứ Quyết định số 1026/QĐ-BNN-TCCB ngày 13 tháng 5 năm 2014 của Bộ trưởng Bộ Nông nghiệp và Phát triển nông thôn quy định chức năng, nhiệm vụ, quyền </w:t>
      </w:r>
      <w:r w:rsidRPr="00256AB9">
        <w:rPr>
          <w:sz w:val="26"/>
          <w:szCs w:val="26"/>
        </w:rPr>
        <w:lastRenderedPageBreak/>
        <w:t>hạn và cơ cấu tổ chức của Học viện Nông nghiệp Việt Nam;</w:t>
      </w:r>
    </w:p>
    <w:p w:rsidR="00A0205B" w:rsidRPr="00256AB9" w:rsidRDefault="00A0205B" w:rsidP="00256AB9">
      <w:pPr>
        <w:widowControl w:val="0"/>
        <w:tabs>
          <w:tab w:val="left" w:pos="567"/>
        </w:tabs>
        <w:spacing w:before="120" w:after="120" w:line="360" w:lineRule="auto"/>
        <w:jc w:val="both"/>
        <w:rPr>
          <w:rFonts w:ascii="Times New Roman" w:hAnsi="Times New Roman"/>
          <w:bCs/>
          <w:szCs w:val="26"/>
        </w:rPr>
      </w:pPr>
      <w:r w:rsidRPr="00256AB9">
        <w:rPr>
          <w:rFonts w:ascii="Times New Roman" w:hAnsi="Times New Roman"/>
          <w:bCs/>
          <w:szCs w:val="26"/>
        </w:rPr>
        <w:tab/>
        <w:t xml:space="preserve">Căn cứ </w:t>
      </w:r>
      <w:r w:rsidR="00C403CC" w:rsidRPr="00AD760E">
        <w:rPr>
          <w:rFonts w:ascii="Times New Roman" w:hAnsi="Times New Roman"/>
          <w:bCs/>
          <w:szCs w:val="26"/>
        </w:rPr>
        <w:t xml:space="preserve">Quyết </w:t>
      </w:r>
      <w:r w:rsidR="00C403CC" w:rsidRPr="00AD760E">
        <w:rPr>
          <w:rFonts w:ascii="Times New Roman" w:hAnsi="Times New Roman"/>
          <w:bCs/>
          <w:szCs w:val="26"/>
          <w:rPrChange w:id="145" w:author="VPK THUYSAN" w:date="2021-07-01T11:33:00Z">
            <w:rPr>
              <w:rFonts w:ascii="Times New Roman" w:hAnsi="Times New Roman"/>
              <w:bCs/>
              <w:szCs w:val="26"/>
              <w:highlight w:val="yellow"/>
            </w:rPr>
          </w:rPrChange>
        </w:rPr>
        <w:t>định số</w:t>
      </w:r>
      <w:ins w:id="146" w:author="VPK THUYSAN" w:date="2021-07-01T11:32:00Z">
        <w:r w:rsidR="007F00F5" w:rsidRPr="00AD760E">
          <w:rPr>
            <w:rFonts w:ascii="Times New Roman" w:hAnsi="Times New Roman"/>
            <w:bCs/>
            <w:szCs w:val="26"/>
            <w:rPrChange w:id="147" w:author="VPK THUYSAN" w:date="2021-07-01T11:33:00Z">
              <w:rPr>
                <w:rFonts w:ascii="Times New Roman" w:hAnsi="Times New Roman"/>
                <w:bCs/>
                <w:szCs w:val="26"/>
                <w:highlight w:val="yellow"/>
              </w:rPr>
            </w:rPrChange>
          </w:rPr>
          <w:t xml:space="preserve"> </w:t>
        </w:r>
      </w:ins>
      <w:del w:id="148" w:author="VPK THUYSAN" w:date="2021-07-01T11:32:00Z">
        <w:r w:rsidR="00C403CC" w:rsidRPr="00AD760E" w:rsidDel="007F00F5">
          <w:rPr>
            <w:rFonts w:ascii="Times New Roman" w:hAnsi="Times New Roman"/>
            <w:bCs/>
            <w:szCs w:val="26"/>
            <w:rPrChange w:id="149" w:author="VPK THUYSAN" w:date="2021-07-01T11:33:00Z">
              <w:rPr>
                <w:rFonts w:ascii="Times New Roman" w:hAnsi="Times New Roman"/>
                <w:bCs/>
                <w:szCs w:val="26"/>
                <w:highlight w:val="yellow"/>
              </w:rPr>
            </w:rPrChange>
          </w:rPr>
          <w:delText>.</w:delText>
        </w:r>
      </w:del>
      <w:del w:id="150" w:author="VPK THUYSAN" w:date="2021-07-01T11:33:00Z">
        <w:r w:rsidR="00C403CC" w:rsidRPr="00AD760E" w:rsidDel="007F00F5">
          <w:rPr>
            <w:rFonts w:ascii="Times New Roman" w:hAnsi="Times New Roman"/>
            <w:bCs/>
            <w:szCs w:val="26"/>
            <w:rPrChange w:id="151" w:author="VPK THUYSAN" w:date="2021-07-01T11:33:00Z">
              <w:rPr>
                <w:rFonts w:ascii="Times New Roman" w:hAnsi="Times New Roman"/>
                <w:bCs/>
                <w:szCs w:val="26"/>
                <w:highlight w:val="yellow"/>
              </w:rPr>
            </w:rPrChange>
          </w:rPr>
          <w:delText xml:space="preserve">. </w:delText>
        </w:r>
      </w:del>
      <w:ins w:id="152" w:author="VPK THUYSAN" w:date="2021-07-01T11:33:00Z">
        <w:r w:rsidR="007F00F5" w:rsidRPr="00AD760E">
          <w:rPr>
            <w:rFonts w:ascii="Times New Roman" w:hAnsi="Times New Roman"/>
            <w:bCs/>
            <w:szCs w:val="26"/>
            <w:rPrChange w:id="153" w:author="VPK THUYSAN" w:date="2021-07-01T11:33:00Z">
              <w:rPr>
                <w:rFonts w:ascii="Times New Roman" w:hAnsi="Times New Roman"/>
                <w:bCs/>
                <w:szCs w:val="26"/>
                <w:highlight w:val="yellow"/>
              </w:rPr>
            </w:rPrChange>
          </w:rPr>
          <w:t>449/QĐ-HVN trực thuộc của</w:t>
        </w:r>
      </w:ins>
      <w:r w:rsidR="00C403CC" w:rsidRPr="00AD760E">
        <w:rPr>
          <w:rFonts w:ascii="Times New Roman" w:hAnsi="Times New Roman"/>
          <w:bCs/>
          <w:szCs w:val="26"/>
          <w:rPrChange w:id="154" w:author="VPK THUYSAN" w:date="2021-07-01T11:33:00Z">
            <w:rPr>
              <w:rFonts w:ascii="Times New Roman" w:hAnsi="Times New Roman"/>
              <w:bCs/>
              <w:szCs w:val="26"/>
              <w:highlight w:val="yellow"/>
            </w:rPr>
          </w:rPrChange>
        </w:rPr>
        <w:t xml:space="preserve"> Học Viện Nông nghiệp Việt Nam n</w:t>
      </w:r>
      <w:r w:rsidR="00C403CC" w:rsidRPr="00256AB9">
        <w:rPr>
          <w:rFonts w:ascii="Times New Roman" w:hAnsi="Times New Roman"/>
          <w:bCs/>
          <w:szCs w:val="26"/>
        </w:rPr>
        <w:t xml:space="preserve">gày </w:t>
      </w:r>
      <w:ins w:id="155" w:author="VPK THUYSAN" w:date="2021-07-01T11:33:00Z">
        <w:r w:rsidR="00836B7B">
          <w:rPr>
            <w:rFonts w:ascii="Times New Roman" w:hAnsi="Times New Roman"/>
            <w:bCs/>
            <w:szCs w:val="26"/>
          </w:rPr>
          <w:t>0</w:t>
        </w:r>
      </w:ins>
      <w:del w:id="156" w:author="VPK THUYSAN" w:date="2021-07-01T11:33:00Z">
        <w:r w:rsidR="00C403CC" w:rsidRPr="00256AB9" w:rsidDel="00836B7B">
          <w:rPr>
            <w:rFonts w:ascii="Times New Roman" w:hAnsi="Times New Roman"/>
            <w:bCs/>
            <w:szCs w:val="26"/>
          </w:rPr>
          <w:delText>1</w:delText>
        </w:r>
      </w:del>
      <w:r w:rsidR="00C403CC" w:rsidRPr="00256AB9">
        <w:rPr>
          <w:rFonts w:ascii="Times New Roman" w:hAnsi="Times New Roman"/>
          <w:bCs/>
          <w:szCs w:val="26"/>
        </w:rPr>
        <w:t xml:space="preserve">5 tháng </w:t>
      </w:r>
      <w:ins w:id="157" w:author="VPK THUYSAN" w:date="2021-07-01T11:33:00Z">
        <w:r w:rsidR="00836B7B">
          <w:rPr>
            <w:rFonts w:ascii="Times New Roman" w:hAnsi="Times New Roman"/>
            <w:bCs/>
            <w:szCs w:val="26"/>
          </w:rPr>
          <w:t>0</w:t>
        </w:r>
      </w:ins>
      <w:r w:rsidR="00C403CC" w:rsidRPr="00256AB9">
        <w:rPr>
          <w:rFonts w:ascii="Times New Roman" w:hAnsi="Times New Roman"/>
          <w:bCs/>
          <w:szCs w:val="26"/>
        </w:rPr>
        <w:t>3 năm 2015 về việc thành lập Khoa Thủy sản.</w:t>
      </w:r>
    </w:p>
    <w:p w:rsidR="005B1588" w:rsidRPr="00256AB9" w:rsidRDefault="00C403CC" w:rsidP="00256AB9">
      <w:pPr>
        <w:pStyle w:val="ListParagraph"/>
        <w:tabs>
          <w:tab w:val="left" w:pos="1080"/>
        </w:tabs>
        <w:autoSpaceDE/>
        <w:autoSpaceDN/>
        <w:spacing w:before="120" w:after="120" w:line="360" w:lineRule="auto"/>
        <w:ind w:left="0"/>
        <w:contextualSpacing w:val="0"/>
        <w:jc w:val="both"/>
        <w:rPr>
          <w:b/>
          <w:sz w:val="26"/>
          <w:szCs w:val="26"/>
        </w:rPr>
      </w:pPr>
      <w:r w:rsidRPr="00256AB9">
        <w:rPr>
          <w:b/>
          <w:sz w:val="26"/>
          <w:szCs w:val="26"/>
        </w:rPr>
        <w:t xml:space="preserve">4. </w:t>
      </w:r>
      <w:r w:rsidR="005B1588" w:rsidRPr="00256AB9">
        <w:rPr>
          <w:b/>
          <w:sz w:val="26"/>
          <w:szCs w:val="26"/>
        </w:rPr>
        <w:t>Dự báo nhu cầu</w:t>
      </w:r>
    </w:p>
    <w:p w:rsidR="00C403CC" w:rsidRPr="00256AB9" w:rsidRDefault="00C403CC" w:rsidP="00256AB9">
      <w:pPr>
        <w:pStyle w:val="ListParagraph"/>
        <w:tabs>
          <w:tab w:val="left" w:pos="720"/>
        </w:tabs>
        <w:autoSpaceDE/>
        <w:autoSpaceDN/>
        <w:spacing w:before="120" w:after="120" w:line="360" w:lineRule="auto"/>
        <w:ind w:left="0"/>
        <w:contextualSpacing w:val="0"/>
        <w:jc w:val="both"/>
        <w:rPr>
          <w:sz w:val="26"/>
          <w:szCs w:val="26"/>
        </w:rPr>
      </w:pPr>
      <w:r w:rsidRPr="00256AB9">
        <w:rPr>
          <w:sz w:val="26"/>
          <w:szCs w:val="26"/>
        </w:rPr>
        <w:tab/>
        <w:t xml:space="preserve">Việt Nam là một quốc gia có bờ biển dài, khí hậu thuận lợi cho phát triển thủy sản, nguồn lợi đánh bắt ngày một suy giảm, tập trung chủ yếu nhờ vào nuôi trồng thủy sản; nhu cầu </w:t>
      </w:r>
      <w:r w:rsidR="008F77CB" w:rsidRPr="00256AB9">
        <w:rPr>
          <w:sz w:val="26"/>
          <w:szCs w:val="26"/>
        </w:rPr>
        <w:t>trong nước</w:t>
      </w:r>
      <w:r w:rsidRPr="00256AB9">
        <w:rPr>
          <w:sz w:val="26"/>
          <w:szCs w:val="26"/>
        </w:rPr>
        <w:t xml:space="preserve"> và Quốc tế ngày một đòi hỏi sản phẩm thủy sản có chất lượng cao, xuất khẩu thủy sản mang lại giá trị kim ngạch cao. Ngành Thủy sản còn phát triển mạnh trong các năm tới, nhu cầu </w:t>
      </w:r>
      <w:del w:id="158" w:author="Dell Inspiron" w:date="2021-06-25T22:17:00Z">
        <w:r w:rsidRPr="00256AB9" w:rsidDel="004D3D98">
          <w:rPr>
            <w:sz w:val="26"/>
            <w:szCs w:val="26"/>
          </w:rPr>
          <w:delText xml:space="preserve">đòi hỏi </w:delText>
        </w:r>
      </w:del>
      <w:r w:rsidRPr="00256AB9">
        <w:rPr>
          <w:sz w:val="26"/>
          <w:szCs w:val="26"/>
        </w:rPr>
        <w:t>nguồn nhân lực có chất lượng cao tron</w:t>
      </w:r>
      <w:r w:rsidR="008F77CB" w:rsidRPr="00256AB9">
        <w:rPr>
          <w:sz w:val="26"/>
          <w:szCs w:val="26"/>
        </w:rPr>
        <w:t>g nước và Quốc tế ngày</w:t>
      </w:r>
      <w:ins w:id="159" w:author="Dell Inspiron" w:date="2021-06-25T22:17:00Z">
        <w:r w:rsidR="004D3D98">
          <w:rPr>
            <w:sz w:val="26"/>
            <w:szCs w:val="26"/>
          </w:rPr>
          <w:t xml:space="preserve"> càng nhiều nhưng do</w:t>
        </w:r>
      </w:ins>
      <w:del w:id="160" w:author="Dell Inspiron" w:date="2021-06-25T22:17:00Z">
        <w:r w:rsidR="008F77CB" w:rsidRPr="00256AB9" w:rsidDel="004D3D98">
          <w:rPr>
            <w:sz w:val="26"/>
            <w:szCs w:val="26"/>
          </w:rPr>
          <w:delText xml:space="preserve"> một thiếu hụt do số</w:delText>
        </w:r>
      </w:del>
      <w:r w:rsidR="008F77CB" w:rsidRPr="00256AB9">
        <w:rPr>
          <w:sz w:val="26"/>
          <w:szCs w:val="26"/>
        </w:rPr>
        <w:t xml:space="preserve"> nguồn tuyển sinh hiện tại trong các trường có đào tạo thủy sản trong nước và Quốc tế đều thiếu hụt, chất lượng tuyển sinh đầu vào thấp nên khó có thể đáp ứng được </w:t>
      </w:r>
      <w:ins w:id="161" w:author="Dell Inspiron" w:date="2021-06-25T22:17:00Z">
        <w:r w:rsidR="004D3D98">
          <w:rPr>
            <w:sz w:val="26"/>
            <w:szCs w:val="26"/>
          </w:rPr>
          <w:t xml:space="preserve">nhu cầu </w:t>
        </w:r>
      </w:ins>
      <w:r w:rsidR="008F77CB" w:rsidRPr="00256AB9">
        <w:rPr>
          <w:sz w:val="26"/>
          <w:szCs w:val="26"/>
        </w:rPr>
        <w:t>nguồn nhân lực có trình độ cao</w:t>
      </w:r>
      <w:ins w:id="162" w:author="Dell Inspiron" w:date="2021-06-25T22:18:00Z">
        <w:r w:rsidR="004D3D98">
          <w:rPr>
            <w:sz w:val="26"/>
            <w:szCs w:val="26"/>
          </w:rPr>
          <w:t>,</w:t>
        </w:r>
      </w:ins>
      <w:r w:rsidR="008F77CB" w:rsidRPr="00256AB9">
        <w:rPr>
          <w:sz w:val="26"/>
          <w:szCs w:val="26"/>
        </w:rPr>
        <w:t xml:space="preserve"> đáp ứng được nhu cầu xã hội trong thời gian tới.</w:t>
      </w:r>
      <w:r w:rsidRPr="00256AB9">
        <w:rPr>
          <w:sz w:val="26"/>
          <w:szCs w:val="26"/>
        </w:rPr>
        <w:t xml:space="preserve"> </w:t>
      </w:r>
    </w:p>
    <w:p w:rsidR="005B1588" w:rsidRPr="00256AB9" w:rsidRDefault="008F77CB" w:rsidP="00256AB9">
      <w:pPr>
        <w:pStyle w:val="ListParagraph"/>
        <w:tabs>
          <w:tab w:val="left" w:pos="720"/>
        </w:tabs>
        <w:autoSpaceDE/>
        <w:autoSpaceDN/>
        <w:spacing w:before="120" w:after="120" w:line="360" w:lineRule="auto"/>
        <w:ind w:left="0"/>
        <w:contextualSpacing w:val="0"/>
        <w:jc w:val="both"/>
        <w:rPr>
          <w:b/>
          <w:sz w:val="26"/>
          <w:szCs w:val="26"/>
        </w:rPr>
      </w:pPr>
      <w:r w:rsidRPr="00256AB9">
        <w:rPr>
          <w:b/>
          <w:sz w:val="26"/>
          <w:szCs w:val="26"/>
        </w:rPr>
        <w:t xml:space="preserve">5. </w:t>
      </w:r>
      <w:r w:rsidR="005B1588" w:rsidRPr="00256AB9">
        <w:rPr>
          <w:b/>
          <w:sz w:val="26"/>
          <w:szCs w:val="26"/>
        </w:rPr>
        <w:t xml:space="preserve">Những thuận lợi, khó khăn của </w:t>
      </w:r>
      <w:r w:rsidRPr="00256AB9">
        <w:rPr>
          <w:b/>
          <w:sz w:val="26"/>
          <w:szCs w:val="26"/>
        </w:rPr>
        <w:t>Khoa Thủy sản</w:t>
      </w:r>
    </w:p>
    <w:p w:rsidR="008F77CB" w:rsidRPr="00256AB9" w:rsidRDefault="008F77CB" w:rsidP="00256AB9">
      <w:pPr>
        <w:pStyle w:val="ListParagraph"/>
        <w:tabs>
          <w:tab w:val="left" w:pos="720"/>
        </w:tabs>
        <w:autoSpaceDE/>
        <w:autoSpaceDN/>
        <w:spacing w:before="120" w:after="120" w:line="360" w:lineRule="auto"/>
        <w:ind w:left="0"/>
        <w:contextualSpacing w:val="0"/>
        <w:jc w:val="both"/>
        <w:rPr>
          <w:b/>
          <w:sz w:val="26"/>
          <w:szCs w:val="26"/>
        </w:rPr>
      </w:pPr>
      <w:r w:rsidRPr="00256AB9">
        <w:rPr>
          <w:b/>
          <w:sz w:val="26"/>
          <w:szCs w:val="26"/>
        </w:rPr>
        <w:t>5.1 Thuận lợi</w:t>
      </w:r>
    </w:p>
    <w:p w:rsidR="008F77CB" w:rsidRPr="00256AB9" w:rsidRDefault="008F77CB" w:rsidP="00256AB9">
      <w:pPr>
        <w:pStyle w:val="ListParagraph"/>
        <w:tabs>
          <w:tab w:val="left" w:pos="720"/>
        </w:tabs>
        <w:autoSpaceDE/>
        <w:autoSpaceDN/>
        <w:spacing w:before="120" w:after="120" w:line="360" w:lineRule="auto"/>
        <w:ind w:left="0"/>
        <w:contextualSpacing w:val="0"/>
        <w:jc w:val="both"/>
        <w:rPr>
          <w:sz w:val="26"/>
          <w:szCs w:val="26"/>
        </w:rPr>
      </w:pPr>
      <w:r w:rsidRPr="00256AB9">
        <w:rPr>
          <w:sz w:val="26"/>
          <w:szCs w:val="26"/>
        </w:rPr>
        <w:tab/>
        <w:t>Hiện tại Khoa Thủy sản đang quản lý nguồn nhân lực trong giai đoạn vàng son được thể hiện ở nguồn nhân lực trẻ, được đào tạo bài bản từ các nước phát triển trên thế giới, đội ngũ ban chủ nhiệm Khoa công tâm, minh bạch, khuyến khích, khích lệ, động viên kịp thời;</w:t>
      </w:r>
    </w:p>
    <w:p w:rsidR="008F77CB" w:rsidRPr="00256AB9" w:rsidRDefault="008F77CB" w:rsidP="00256AB9">
      <w:pPr>
        <w:pStyle w:val="ListParagraph"/>
        <w:tabs>
          <w:tab w:val="left" w:pos="720"/>
        </w:tabs>
        <w:autoSpaceDE/>
        <w:autoSpaceDN/>
        <w:spacing w:before="120" w:after="120" w:line="360" w:lineRule="auto"/>
        <w:ind w:left="0"/>
        <w:contextualSpacing w:val="0"/>
        <w:jc w:val="both"/>
        <w:rPr>
          <w:sz w:val="26"/>
          <w:szCs w:val="26"/>
        </w:rPr>
      </w:pPr>
      <w:r w:rsidRPr="00256AB9">
        <w:rPr>
          <w:sz w:val="26"/>
          <w:szCs w:val="26"/>
        </w:rPr>
        <w:tab/>
        <w:t>Trong các năm qua nguồn nhân lực ổn định, ít sáo trộn, chưa có hiện tượng chán nản quản lý mà bỏ bê công việc.</w:t>
      </w:r>
    </w:p>
    <w:p w:rsidR="008F77CB" w:rsidRPr="00256AB9" w:rsidRDefault="008F77CB" w:rsidP="00256AB9">
      <w:pPr>
        <w:pStyle w:val="ListParagraph"/>
        <w:tabs>
          <w:tab w:val="left" w:pos="720"/>
        </w:tabs>
        <w:autoSpaceDE/>
        <w:autoSpaceDN/>
        <w:spacing w:before="120" w:after="120" w:line="360" w:lineRule="auto"/>
        <w:ind w:left="0"/>
        <w:contextualSpacing w:val="0"/>
        <w:jc w:val="both"/>
        <w:rPr>
          <w:sz w:val="26"/>
          <w:szCs w:val="26"/>
        </w:rPr>
      </w:pPr>
      <w:r w:rsidRPr="00256AB9">
        <w:rPr>
          <w:sz w:val="26"/>
          <w:szCs w:val="26"/>
        </w:rPr>
        <w:tab/>
        <w:t>Cơ hội tìm kiếm các đề tài nghiên cứu trong và ngoài nước, từ trung ương đến địa phương về lĩnh vực thủy sản tương đối thuận lợi.</w:t>
      </w:r>
    </w:p>
    <w:p w:rsidR="008F77CB" w:rsidRPr="00256AB9" w:rsidRDefault="008F77CB" w:rsidP="00256AB9">
      <w:pPr>
        <w:pStyle w:val="ListParagraph"/>
        <w:tabs>
          <w:tab w:val="left" w:pos="720"/>
        </w:tabs>
        <w:autoSpaceDE/>
        <w:autoSpaceDN/>
        <w:spacing w:before="120" w:after="120" w:line="360" w:lineRule="auto"/>
        <w:ind w:left="0"/>
        <w:contextualSpacing w:val="0"/>
        <w:jc w:val="both"/>
        <w:rPr>
          <w:b/>
          <w:sz w:val="26"/>
          <w:szCs w:val="26"/>
        </w:rPr>
      </w:pPr>
      <w:r w:rsidRPr="00256AB9">
        <w:rPr>
          <w:b/>
          <w:sz w:val="26"/>
          <w:szCs w:val="26"/>
        </w:rPr>
        <w:t>5.2 Một số khó khăn</w:t>
      </w:r>
    </w:p>
    <w:p w:rsidR="0099749F" w:rsidRPr="00256AB9" w:rsidRDefault="00BE627D" w:rsidP="00256AB9">
      <w:pPr>
        <w:spacing w:before="120" w:after="120" w:line="360" w:lineRule="auto"/>
        <w:jc w:val="both"/>
        <w:rPr>
          <w:rFonts w:ascii="Times New Roman" w:hAnsi="Times New Roman"/>
          <w:bCs/>
          <w:szCs w:val="26"/>
          <w:lang w:val="pt-BR"/>
        </w:rPr>
      </w:pPr>
      <w:r w:rsidRPr="00256AB9">
        <w:rPr>
          <w:rFonts w:ascii="Times New Roman" w:hAnsi="Times New Roman"/>
          <w:bCs/>
          <w:szCs w:val="26"/>
          <w:lang w:val="pt-BR"/>
        </w:rPr>
        <w:t xml:space="preserve">- </w:t>
      </w:r>
      <w:r w:rsidR="002E1C4D" w:rsidRPr="00256AB9">
        <w:rPr>
          <w:rFonts w:ascii="Times New Roman" w:hAnsi="Times New Roman"/>
          <w:bCs/>
          <w:szCs w:val="26"/>
          <w:lang w:val="pt-BR"/>
        </w:rPr>
        <w:t>Do số lượng gỉả</w:t>
      </w:r>
      <w:r w:rsidR="00511357" w:rsidRPr="00256AB9">
        <w:rPr>
          <w:rFonts w:ascii="Times New Roman" w:hAnsi="Times New Roman"/>
          <w:bCs/>
          <w:szCs w:val="26"/>
          <w:lang w:val="pt-BR"/>
        </w:rPr>
        <w:t>n</w:t>
      </w:r>
      <w:r w:rsidR="0099749F" w:rsidRPr="00256AB9">
        <w:rPr>
          <w:rFonts w:ascii="Times New Roman" w:hAnsi="Times New Roman"/>
          <w:bCs/>
          <w:szCs w:val="26"/>
          <w:lang w:val="pt-BR"/>
        </w:rPr>
        <w:t xml:space="preserve">g viên </w:t>
      </w:r>
      <w:r w:rsidR="002E1C4D" w:rsidRPr="00256AB9">
        <w:rPr>
          <w:rFonts w:ascii="Times New Roman" w:hAnsi="Times New Roman"/>
          <w:bCs/>
          <w:szCs w:val="26"/>
          <w:lang w:val="pt-BR"/>
        </w:rPr>
        <w:t>ít, đa phần giảng viên trẻ, số lớp sinh viên trong khoa ít, nguồn sinh viên nhập học ít, chất lượng đầu vào hạn chế; mỗi</w:t>
      </w:r>
      <w:r w:rsidR="0099749F" w:rsidRPr="00256AB9">
        <w:rPr>
          <w:rFonts w:ascii="Times New Roman" w:hAnsi="Times New Roman"/>
          <w:bCs/>
          <w:szCs w:val="26"/>
          <w:lang w:val="pt-BR"/>
        </w:rPr>
        <w:t xml:space="preserve"> giảng viên phải đảm nhiệm nhiều môn học</w:t>
      </w:r>
      <w:r w:rsidR="002E1C4D" w:rsidRPr="00256AB9">
        <w:rPr>
          <w:rFonts w:ascii="Times New Roman" w:hAnsi="Times New Roman"/>
          <w:bCs/>
          <w:szCs w:val="26"/>
          <w:lang w:val="pt-BR"/>
        </w:rPr>
        <w:t xml:space="preserve">, các môn học còn thiếu giáo trình, bài giảng </w:t>
      </w:r>
      <w:r w:rsidR="0099749F" w:rsidRPr="00256AB9">
        <w:rPr>
          <w:rFonts w:ascii="Times New Roman" w:hAnsi="Times New Roman"/>
          <w:bCs/>
          <w:szCs w:val="26"/>
          <w:lang w:val="pt-BR"/>
        </w:rPr>
        <w:t>nê</w:t>
      </w:r>
      <w:r w:rsidR="002E1C4D" w:rsidRPr="00256AB9">
        <w:rPr>
          <w:rFonts w:ascii="Times New Roman" w:hAnsi="Times New Roman"/>
          <w:bCs/>
          <w:szCs w:val="26"/>
          <w:lang w:val="pt-BR"/>
        </w:rPr>
        <w:t>n</w:t>
      </w:r>
      <w:r w:rsidR="0099749F" w:rsidRPr="00256AB9">
        <w:rPr>
          <w:rFonts w:ascii="Times New Roman" w:hAnsi="Times New Roman"/>
          <w:bCs/>
          <w:szCs w:val="26"/>
          <w:lang w:val="pt-BR"/>
        </w:rPr>
        <w:t xml:space="preserve"> ít nhiều cũng ảnh hưởng đến chất lượng đào tạo.</w:t>
      </w:r>
    </w:p>
    <w:p w:rsidR="00C2784F" w:rsidRDefault="008425B7" w:rsidP="00256AB9">
      <w:pPr>
        <w:spacing w:before="120" w:after="120" w:line="360" w:lineRule="auto"/>
        <w:jc w:val="both"/>
        <w:rPr>
          <w:ins w:id="163" w:author="Ordinateur" w:date="2021-06-28T14:43:00Z"/>
          <w:rFonts w:ascii="Times New Roman" w:hAnsi="Times New Roman"/>
          <w:bCs/>
          <w:szCs w:val="26"/>
          <w:lang w:val="pt-BR"/>
        </w:rPr>
      </w:pPr>
      <w:r w:rsidRPr="00256AB9">
        <w:rPr>
          <w:rFonts w:ascii="Times New Roman" w:hAnsi="Times New Roman"/>
          <w:bCs/>
          <w:szCs w:val="26"/>
          <w:lang w:val="pt-BR"/>
        </w:rPr>
        <w:t xml:space="preserve">- </w:t>
      </w:r>
      <w:r w:rsidR="00C2784F" w:rsidRPr="00256AB9">
        <w:rPr>
          <w:rFonts w:ascii="Times New Roman" w:hAnsi="Times New Roman"/>
          <w:bCs/>
          <w:szCs w:val="26"/>
          <w:lang w:val="pt-BR"/>
        </w:rPr>
        <w:t>Cán bộ giảng dạy phải thực hiện</w:t>
      </w:r>
      <w:r w:rsidR="004F55DB" w:rsidRPr="00256AB9">
        <w:rPr>
          <w:rFonts w:ascii="Times New Roman" w:hAnsi="Times New Roman"/>
          <w:bCs/>
          <w:szCs w:val="26"/>
          <w:lang w:val="pt-BR"/>
        </w:rPr>
        <w:t xml:space="preserve"> đồng thời</w:t>
      </w:r>
      <w:r w:rsidR="00C2784F" w:rsidRPr="00256AB9">
        <w:rPr>
          <w:rFonts w:ascii="Times New Roman" w:hAnsi="Times New Roman"/>
          <w:bCs/>
          <w:szCs w:val="26"/>
          <w:lang w:val="pt-BR"/>
        </w:rPr>
        <w:t xml:space="preserve"> 2 nhiệm vụ giảng dạy và nghiên cứu</w:t>
      </w:r>
      <w:r w:rsidR="002E1C4D" w:rsidRPr="00256AB9">
        <w:rPr>
          <w:rFonts w:ascii="Times New Roman" w:hAnsi="Times New Roman"/>
          <w:bCs/>
          <w:szCs w:val="26"/>
          <w:lang w:val="pt-BR"/>
        </w:rPr>
        <w:t xml:space="preserve"> khoa học</w:t>
      </w:r>
      <w:r w:rsidR="00C2784F" w:rsidRPr="00256AB9">
        <w:rPr>
          <w:rFonts w:ascii="Times New Roman" w:hAnsi="Times New Roman"/>
          <w:bCs/>
          <w:szCs w:val="26"/>
          <w:lang w:val="pt-BR"/>
        </w:rPr>
        <w:t xml:space="preserve">; trong đó nhiệm vụ giảng dạy có kế hoạch và tổ chức khá chặt chẽ trong khi nhiệm </w:t>
      </w:r>
      <w:r w:rsidR="00C2784F" w:rsidRPr="00256AB9">
        <w:rPr>
          <w:rFonts w:ascii="Times New Roman" w:hAnsi="Times New Roman"/>
          <w:bCs/>
          <w:szCs w:val="26"/>
          <w:lang w:val="pt-BR"/>
        </w:rPr>
        <w:lastRenderedPageBreak/>
        <w:t xml:space="preserve">vụ nghiên cứu khoa học có tính linh hoạt, </w:t>
      </w:r>
      <w:r w:rsidR="00DE15E6" w:rsidRPr="00256AB9">
        <w:rPr>
          <w:rFonts w:ascii="Times New Roman" w:hAnsi="Times New Roman"/>
          <w:bCs/>
          <w:szCs w:val="26"/>
          <w:lang w:val="pt-BR"/>
        </w:rPr>
        <w:t xml:space="preserve">đòi hỏi mỗi </w:t>
      </w:r>
      <w:r w:rsidR="00C2784F" w:rsidRPr="00256AB9">
        <w:rPr>
          <w:rFonts w:ascii="Times New Roman" w:hAnsi="Times New Roman"/>
          <w:bCs/>
          <w:szCs w:val="26"/>
          <w:lang w:val="pt-BR"/>
        </w:rPr>
        <w:t xml:space="preserve">cá nhân </w:t>
      </w:r>
      <w:r w:rsidR="00DE15E6" w:rsidRPr="00256AB9">
        <w:rPr>
          <w:rFonts w:ascii="Times New Roman" w:hAnsi="Times New Roman"/>
          <w:bCs/>
          <w:szCs w:val="26"/>
          <w:lang w:val="pt-BR"/>
        </w:rPr>
        <w:t>phải có tính chủ động, tự giác</w:t>
      </w:r>
      <w:r w:rsidR="00C2784F" w:rsidRPr="00256AB9">
        <w:rPr>
          <w:rFonts w:ascii="Times New Roman" w:hAnsi="Times New Roman"/>
          <w:bCs/>
          <w:szCs w:val="26"/>
          <w:lang w:val="pt-BR"/>
        </w:rPr>
        <w:t>.</w:t>
      </w:r>
      <w:r w:rsidR="004F55DB" w:rsidRPr="00256AB9">
        <w:rPr>
          <w:rFonts w:ascii="Times New Roman" w:hAnsi="Times New Roman"/>
          <w:bCs/>
          <w:szCs w:val="26"/>
          <w:lang w:val="pt-BR"/>
        </w:rPr>
        <w:t xml:space="preserve"> </w:t>
      </w:r>
      <w:r w:rsidR="00DE15E6" w:rsidRPr="00256AB9">
        <w:rPr>
          <w:rFonts w:ascii="Times New Roman" w:hAnsi="Times New Roman"/>
          <w:bCs/>
          <w:szCs w:val="26"/>
          <w:lang w:val="pt-BR"/>
        </w:rPr>
        <w:t>Trong điều kiện đó</w:t>
      </w:r>
      <w:r w:rsidR="004F55DB" w:rsidRPr="00256AB9">
        <w:rPr>
          <w:rFonts w:ascii="Times New Roman" w:hAnsi="Times New Roman"/>
          <w:bCs/>
          <w:szCs w:val="26"/>
          <w:lang w:val="pt-BR"/>
        </w:rPr>
        <w:t xml:space="preserve"> có một số chưa thích ứng công việc nhất là về hoạt động nghiên cứu khoa học.</w:t>
      </w:r>
      <w:r w:rsidR="002E1C4D" w:rsidRPr="00256AB9">
        <w:rPr>
          <w:rFonts w:ascii="Times New Roman" w:hAnsi="Times New Roman"/>
          <w:bCs/>
          <w:szCs w:val="26"/>
          <w:lang w:val="pt-BR"/>
        </w:rPr>
        <w:t xml:space="preserve"> Các thủ tục hành chính còn rườm rà</w:t>
      </w:r>
      <w:ins w:id="164" w:author="Dell Inspiron" w:date="2021-06-25T22:19:00Z">
        <w:r w:rsidR="004D3D98">
          <w:rPr>
            <w:rFonts w:ascii="Times New Roman" w:hAnsi="Times New Roman"/>
            <w:bCs/>
            <w:szCs w:val="26"/>
            <w:lang w:val="pt-BR"/>
          </w:rPr>
          <w:t>,</w:t>
        </w:r>
      </w:ins>
      <w:r w:rsidR="002E1C4D" w:rsidRPr="00256AB9">
        <w:rPr>
          <w:rFonts w:ascii="Times New Roman" w:hAnsi="Times New Roman"/>
          <w:bCs/>
          <w:szCs w:val="26"/>
          <w:lang w:val="pt-BR"/>
        </w:rPr>
        <w:t xml:space="preserve"> mất nhiều thời gian gây phiền toái nhiều cho người làm khoa học</w:t>
      </w:r>
      <w:ins w:id="165" w:author="Dell Inspiron" w:date="2021-06-25T22:19:00Z">
        <w:r w:rsidR="004D3D98">
          <w:rPr>
            <w:rFonts w:ascii="Times New Roman" w:hAnsi="Times New Roman"/>
            <w:bCs/>
            <w:szCs w:val="26"/>
            <w:lang w:val="pt-BR"/>
          </w:rPr>
          <w:t>,</w:t>
        </w:r>
      </w:ins>
      <w:r w:rsidR="002E1C4D" w:rsidRPr="00256AB9">
        <w:rPr>
          <w:rFonts w:ascii="Times New Roman" w:hAnsi="Times New Roman"/>
          <w:bCs/>
          <w:szCs w:val="26"/>
          <w:lang w:val="pt-BR"/>
        </w:rPr>
        <w:t xml:space="preserve"> gây ức chế </w:t>
      </w:r>
      <w:ins w:id="166" w:author="Dell Inspiron" w:date="2021-06-25T22:19:00Z">
        <w:r w:rsidR="004D3D98">
          <w:rPr>
            <w:rFonts w:ascii="Times New Roman" w:hAnsi="Times New Roman"/>
            <w:bCs/>
            <w:szCs w:val="26"/>
            <w:lang w:val="pt-BR"/>
          </w:rPr>
          <w:t xml:space="preserve">và </w:t>
        </w:r>
      </w:ins>
      <w:ins w:id="167" w:author="Dell Inspiron" w:date="2021-06-25T22:20:00Z">
        <w:r w:rsidR="004D3D98">
          <w:rPr>
            <w:rFonts w:ascii="Times New Roman" w:hAnsi="Times New Roman"/>
            <w:bCs/>
            <w:szCs w:val="26"/>
            <w:lang w:val="pt-BR"/>
          </w:rPr>
          <w:t xml:space="preserve">ảnh hướng đến </w:t>
        </w:r>
      </w:ins>
      <w:del w:id="168" w:author="Dell Inspiron" w:date="2021-06-25T22:20:00Z">
        <w:r w:rsidR="002E1C4D" w:rsidRPr="00256AB9" w:rsidDel="004D3D98">
          <w:rPr>
            <w:rFonts w:ascii="Times New Roman" w:hAnsi="Times New Roman"/>
            <w:bCs/>
            <w:szCs w:val="26"/>
            <w:lang w:val="pt-BR"/>
          </w:rPr>
          <w:delText>trong</w:delText>
        </w:r>
      </w:del>
      <w:ins w:id="169" w:author="Dell Inspiron" w:date="2021-06-25T22:20:00Z">
        <w:r w:rsidR="004D3D98">
          <w:rPr>
            <w:rFonts w:ascii="Times New Roman" w:hAnsi="Times New Roman"/>
            <w:bCs/>
            <w:szCs w:val="26"/>
            <w:lang w:val="pt-BR"/>
          </w:rPr>
          <w:t xml:space="preserve"> tinh thần và chất lượng</w:t>
        </w:r>
      </w:ins>
      <w:r w:rsidR="002E1C4D" w:rsidRPr="00256AB9">
        <w:rPr>
          <w:rFonts w:ascii="Times New Roman" w:hAnsi="Times New Roman"/>
          <w:bCs/>
          <w:szCs w:val="26"/>
          <w:lang w:val="pt-BR"/>
        </w:rPr>
        <w:t xml:space="preserve"> nghiên cứu</w:t>
      </w:r>
      <w:ins w:id="170" w:author="Dell Inspiron" w:date="2021-06-25T22:20:00Z">
        <w:r w:rsidR="004D3D98">
          <w:rPr>
            <w:rFonts w:ascii="Times New Roman" w:hAnsi="Times New Roman"/>
            <w:bCs/>
            <w:szCs w:val="26"/>
            <w:lang w:val="pt-BR"/>
          </w:rPr>
          <w:t xml:space="preserve"> khoa học</w:t>
        </w:r>
      </w:ins>
      <w:r w:rsidR="002E1C4D" w:rsidRPr="00256AB9">
        <w:rPr>
          <w:rFonts w:ascii="Times New Roman" w:hAnsi="Times New Roman"/>
          <w:bCs/>
          <w:szCs w:val="26"/>
          <w:lang w:val="pt-BR"/>
        </w:rPr>
        <w:t>.</w:t>
      </w:r>
    </w:p>
    <w:p w:rsidR="00CC1C5D" w:rsidDel="00367372" w:rsidRDefault="00CC1C5D" w:rsidP="00256AB9">
      <w:pPr>
        <w:spacing w:before="120" w:after="120" w:line="360" w:lineRule="auto"/>
        <w:jc w:val="both"/>
        <w:rPr>
          <w:del w:id="171" w:author="Ordinateur" w:date="2021-06-28T14:48:00Z"/>
          <w:rFonts w:ascii="Times New Roman" w:hAnsi="Times New Roman"/>
          <w:bCs/>
          <w:szCs w:val="26"/>
          <w:lang w:val="pt-BR"/>
        </w:rPr>
      </w:pPr>
      <w:ins w:id="172" w:author="Ordinateur" w:date="2021-06-28T14:43:00Z">
        <w:r w:rsidRPr="00534D05">
          <w:rPr>
            <w:rFonts w:ascii="Times New Roman" w:hAnsi="Times New Roman"/>
            <w:bCs/>
            <w:szCs w:val="26"/>
            <w:lang w:val="pt-BR"/>
          </w:rPr>
          <w:t xml:space="preserve">- </w:t>
        </w:r>
      </w:ins>
      <w:ins w:id="173" w:author="Ordinateur" w:date="2021-06-28T14:44:00Z">
        <w:r w:rsidRPr="00534D05">
          <w:rPr>
            <w:rFonts w:ascii="Times New Roman" w:hAnsi="Times New Roman"/>
            <w:bCs/>
            <w:szCs w:val="26"/>
            <w:lang w:val="pt-BR"/>
          </w:rPr>
          <w:t>Các tiêu chí nghiên cứu khoa học được đánh giá quá thấp, không có cơ sở, các bài báo trong nước và quốc tế được đánh giá quá thấp, yêu cầu về nghiên cứu khoa học quá cao nên hầu hết giảng viên làm việc cật lực vẫn không đạt yêu cầu về nghiên cứu khoa học</w:t>
        </w:r>
      </w:ins>
      <w:ins w:id="174" w:author="Ordinateur" w:date="2021-06-28T14:46:00Z">
        <w:r w:rsidRPr="00534D05">
          <w:rPr>
            <w:rFonts w:ascii="Times New Roman" w:hAnsi="Times New Roman"/>
            <w:bCs/>
            <w:szCs w:val="26"/>
            <w:lang w:val="pt-BR"/>
          </w:rPr>
          <w:t xml:space="preserve">. Các quy định thưởng phạt không rõ ràng, </w:t>
        </w:r>
      </w:ins>
      <w:ins w:id="175" w:author="Ordinateur" w:date="2021-06-28T14:47:00Z">
        <w:r w:rsidRPr="00534D05">
          <w:rPr>
            <w:rFonts w:ascii="Times New Roman" w:hAnsi="Times New Roman"/>
            <w:bCs/>
            <w:szCs w:val="26"/>
            <w:lang w:val="pt-BR"/>
          </w:rPr>
          <w:t xml:space="preserve">văn bản hướng dẫn thực hiện các nhóm nghiên cứu mạnh không rõ ràng, </w:t>
        </w:r>
      </w:ins>
      <w:ins w:id="176" w:author="Ordinateur" w:date="2021-06-28T14:48:00Z">
        <w:r w:rsidRPr="00534D05">
          <w:rPr>
            <w:rFonts w:ascii="Times New Roman" w:hAnsi="Times New Roman"/>
            <w:bCs/>
            <w:szCs w:val="26"/>
            <w:lang w:val="pt-BR"/>
          </w:rPr>
          <w:t>không khoa học</w:t>
        </w:r>
      </w:ins>
      <w:ins w:id="177" w:author="Ordinateur" w:date="2021-06-28T14:49:00Z">
        <w:r w:rsidRPr="00534D05">
          <w:rPr>
            <w:rFonts w:ascii="Times New Roman" w:hAnsi="Times New Roman"/>
            <w:bCs/>
            <w:szCs w:val="26"/>
            <w:lang w:val="pt-BR"/>
          </w:rPr>
          <w:t>. Các góp ý về khoa học công nghệ không được học viện giải trình một cách thỏa đáng cho cán bộ</w:t>
        </w:r>
      </w:ins>
      <w:ins w:id="178" w:author="Ordinateur" w:date="2021-06-28T14:50:00Z">
        <w:r w:rsidRPr="00534D05">
          <w:rPr>
            <w:rFonts w:ascii="Times New Roman" w:hAnsi="Times New Roman"/>
            <w:bCs/>
            <w:szCs w:val="26"/>
            <w:lang w:val="pt-BR"/>
          </w:rPr>
          <w:t>, tạo sự bất bình và ức chế trong cán bộ viên chức</w:t>
        </w:r>
      </w:ins>
      <w:ins w:id="179" w:author="Ordinateur" w:date="2021-06-28T14:49:00Z">
        <w:r w:rsidRPr="00534D05">
          <w:rPr>
            <w:rFonts w:ascii="Times New Roman" w:hAnsi="Times New Roman"/>
            <w:bCs/>
            <w:szCs w:val="26"/>
            <w:lang w:val="pt-BR"/>
          </w:rPr>
          <w:t>.</w:t>
        </w:r>
        <w:r>
          <w:rPr>
            <w:rFonts w:ascii="Times New Roman" w:hAnsi="Times New Roman"/>
            <w:bCs/>
            <w:szCs w:val="26"/>
            <w:lang w:val="pt-BR"/>
          </w:rPr>
          <w:t xml:space="preserve"> </w:t>
        </w:r>
      </w:ins>
    </w:p>
    <w:p w:rsidR="00367372" w:rsidRPr="00256AB9" w:rsidRDefault="00367372" w:rsidP="00256AB9">
      <w:pPr>
        <w:spacing w:before="120" w:after="120" w:line="360" w:lineRule="auto"/>
        <w:jc w:val="both"/>
        <w:rPr>
          <w:ins w:id="180" w:author="VPK THUYSAN" w:date="2021-06-29T15:20:00Z"/>
          <w:rFonts w:ascii="Times New Roman" w:hAnsi="Times New Roman"/>
          <w:bCs/>
          <w:szCs w:val="26"/>
          <w:lang w:val="pt-BR"/>
        </w:rPr>
      </w:pPr>
    </w:p>
    <w:p w:rsidR="00BE627D" w:rsidRDefault="00C2784F" w:rsidP="00256AB9">
      <w:pPr>
        <w:spacing w:before="120" w:after="120" w:line="360" w:lineRule="auto"/>
        <w:jc w:val="both"/>
        <w:rPr>
          <w:ins w:id="181" w:author="Windows User" w:date="2021-06-28T11:07:00Z"/>
          <w:rFonts w:ascii="Times New Roman" w:hAnsi="Times New Roman"/>
          <w:bCs/>
          <w:szCs w:val="26"/>
          <w:lang w:val="pt-BR"/>
        </w:rPr>
      </w:pPr>
      <w:r w:rsidRPr="00256AB9">
        <w:rPr>
          <w:rFonts w:ascii="Times New Roman" w:hAnsi="Times New Roman"/>
          <w:bCs/>
          <w:szCs w:val="26"/>
          <w:lang w:val="pt-BR"/>
        </w:rPr>
        <w:t>- Có</w:t>
      </w:r>
      <w:r w:rsidR="00562EF5" w:rsidRPr="00256AB9">
        <w:rPr>
          <w:rFonts w:ascii="Times New Roman" w:hAnsi="Times New Roman"/>
          <w:bCs/>
          <w:szCs w:val="26"/>
          <w:lang w:val="pt-BR"/>
        </w:rPr>
        <w:t xml:space="preserve"> khó</w:t>
      </w:r>
      <w:r w:rsidRPr="00256AB9">
        <w:rPr>
          <w:rFonts w:ascii="Times New Roman" w:hAnsi="Times New Roman"/>
          <w:bCs/>
          <w:szCs w:val="26"/>
          <w:lang w:val="pt-BR"/>
        </w:rPr>
        <w:t xml:space="preserve"> khăn chung về cơ sở vật chất cho giảng dạy và nghiên cứu</w:t>
      </w:r>
      <w:r w:rsidR="00DE15E6" w:rsidRPr="00256AB9">
        <w:rPr>
          <w:rFonts w:ascii="Times New Roman" w:hAnsi="Times New Roman"/>
          <w:bCs/>
          <w:szCs w:val="26"/>
          <w:lang w:val="pt-BR"/>
        </w:rPr>
        <w:t xml:space="preserve">, nhất là </w:t>
      </w:r>
      <w:r w:rsidR="008425B7" w:rsidRPr="00256AB9">
        <w:rPr>
          <w:rFonts w:ascii="Times New Roman" w:hAnsi="Times New Roman"/>
          <w:bCs/>
          <w:szCs w:val="26"/>
          <w:lang w:val="pt-BR"/>
        </w:rPr>
        <w:t xml:space="preserve">các trang thiết bị phục vụ nghiên cứu khoa học </w:t>
      </w:r>
      <w:r w:rsidR="002E1C4D" w:rsidRPr="00256AB9">
        <w:rPr>
          <w:rFonts w:ascii="Times New Roman" w:hAnsi="Times New Roman"/>
          <w:bCs/>
          <w:szCs w:val="26"/>
          <w:lang w:val="pt-BR"/>
        </w:rPr>
        <w:t>còn hạn chế: Chất lượng công trình xuống cấp, kinh phí không có để tu sửa; Nguồn nước ngọt chất lượng kém, không có nguồn nước mặn, lợ nên phải đi mua từ xa đội kinh phí, chi phí điện năng quá nhiều không có sự hỗ trợ trong nghiên cứu</w:t>
      </w:r>
      <w:r w:rsidR="00DE15E6" w:rsidRPr="00256AB9">
        <w:rPr>
          <w:rFonts w:ascii="Times New Roman" w:hAnsi="Times New Roman"/>
          <w:bCs/>
          <w:szCs w:val="26"/>
          <w:lang w:val="pt-BR"/>
        </w:rPr>
        <w:t>.</w:t>
      </w:r>
      <w:r w:rsidR="00BE627D" w:rsidRPr="00256AB9">
        <w:rPr>
          <w:rFonts w:ascii="Times New Roman" w:hAnsi="Times New Roman"/>
          <w:bCs/>
          <w:szCs w:val="26"/>
          <w:lang w:val="pt-BR"/>
        </w:rPr>
        <w:t xml:space="preserve"> </w:t>
      </w:r>
    </w:p>
    <w:p w:rsidR="00321D0D" w:rsidRPr="00256AB9" w:rsidRDefault="00321D0D" w:rsidP="00256AB9">
      <w:pPr>
        <w:spacing w:before="120" w:after="120" w:line="360" w:lineRule="auto"/>
        <w:jc w:val="both"/>
        <w:rPr>
          <w:rFonts w:ascii="Times New Roman" w:hAnsi="Times New Roman"/>
          <w:bCs/>
          <w:szCs w:val="26"/>
          <w:lang w:val="pt-BR"/>
        </w:rPr>
      </w:pPr>
      <w:ins w:id="182" w:author="Windows User" w:date="2021-06-28T11:07:00Z">
        <w:r>
          <w:rPr>
            <w:rFonts w:ascii="Times New Roman" w:hAnsi="Times New Roman"/>
            <w:bCs/>
            <w:szCs w:val="26"/>
            <w:lang w:val="pt-BR"/>
          </w:rPr>
          <w:t xml:space="preserve">- Công tác </w:t>
        </w:r>
      </w:ins>
      <w:ins w:id="183" w:author="Windows User" w:date="2021-06-28T11:09:00Z">
        <w:r>
          <w:rPr>
            <w:rFonts w:ascii="Times New Roman" w:hAnsi="Times New Roman"/>
            <w:bCs/>
            <w:szCs w:val="26"/>
            <w:lang w:val="pt-BR"/>
          </w:rPr>
          <w:t xml:space="preserve">quảng bá </w:t>
        </w:r>
      </w:ins>
      <w:ins w:id="184" w:author="Windows User" w:date="2021-06-28T11:07:00Z">
        <w:r>
          <w:rPr>
            <w:rFonts w:ascii="Times New Roman" w:hAnsi="Times New Roman"/>
            <w:bCs/>
            <w:szCs w:val="26"/>
            <w:lang w:val="pt-BR"/>
          </w:rPr>
          <w:t xml:space="preserve">tuyển sinh cho ngành Thủy sản còn chưa được quan tâm đúng mức. Mặc dù </w:t>
        </w:r>
      </w:ins>
      <w:ins w:id="185" w:author="Windows User" w:date="2021-06-28T11:08:00Z">
        <w:r>
          <w:rPr>
            <w:rFonts w:ascii="Times New Roman" w:hAnsi="Times New Roman"/>
            <w:bCs/>
            <w:szCs w:val="26"/>
            <w:lang w:val="pt-BR"/>
          </w:rPr>
          <w:t xml:space="preserve">ngành đang thiếu nhân lực, </w:t>
        </w:r>
      </w:ins>
      <w:ins w:id="186" w:author="Windows User" w:date="2021-06-28T11:09:00Z">
        <w:r>
          <w:rPr>
            <w:rFonts w:ascii="Times New Roman" w:hAnsi="Times New Roman"/>
            <w:bCs/>
            <w:szCs w:val="26"/>
            <w:lang w:val="pt-BR"/>
          </w:rPr>
          <w:t>thu nhập</w:t>
        </w:r>
      </w:ins>
      <w:ins w:id="187" w:author="Windows User" w:date="2021-06-28T11:07:00Z">
        <w:r>
          <w:rPr>
            <w:rFonts w:ascii="Times New Roman" w:hAnsi="Times New Roman"/>
            <w:bCs/>
            <w:szCs w:val="26"/>
            <w:lang w:val="pt-BR"/>
          </w:rPr>
          <w:t xml:space="preserve"> của </w:t>
        </w:r>
      </w:ins>
      <w:ins w:id="188" w:author="Windows User" w:date="2021-06-28T11:08:00Z">
        <w:r>
          <w:rPr>
            <w:rFonts w:ascii="Times New Roman" w:hAnsi="Times New Roman"/>
            <w:bCs/>
            <w:szCs w:val="26"/>
            <w:lang w:val="pt-BR"/>
          </w:rPr>
          <w:t xml:space="preserve">sinh viên mới ra trường </w:t>
        </w:r>
      </w:ins>
      <w:ins w:id="189" w:author="Windows User" w:date="2021-06-28T11:09:00Z">
        <w:r>
          <w:rPr>
            <w:rFonts w:ascii="Times New Roman" w:hAnsi="Times New Roman"/>
            <w:bCs/>
            <w:szCs w:val="26"/>
            <w:lang w:val="pt-BR"/>
          </w:rPr>
          <w:t xml:space="preserve">tốt nhưng số lượng học sinh đăng ký vào ngành </w:t>
        </w:r>
      </w:ins>
      <w:ins w:id="190" w:author="Windows User" w:date="2021-06-28T11:32:00Z">
        <w:r w:rsidR="00654DC6">
          <w:rPr>
            <w:rFonts w:ascii="Times New Roman" w:hAnsi="Times New Roman"/>
            <w:bCs/>
            <w:szCs w:val="26"/>
            <w:lang w:val="pt-BR"/>
          </w:rPr>
          <w:t xml:space="preserve">còn </w:t>
        </w:r>
      </w:ins>
      <w:ins w:id="191" w:author="Windows User" w:date="2021-06-28T11:09:00Z">
        <w:r>
          <w:rPr>
            <w:rFonts w:ascii="Times New Roman" w:hAnsi="Times New Roman"/>
            <w:bCs/>
            <w:szCs w:val="26"/>
            <w:lang w:val="pt-BR"/>
          </w:rPr>
          <w:t xml:space="preserve">ít. </w:t>
        </w:r>
      </w:ins>
    </w:p>
    <w:p w:rsidR="000D7FF9" w:rsidRPr="00256AB9" w:rsidRDefault="000D7FF9" w:rsidP="00256AB9">
      <w:pPr>
        <w:spacing w:before="120" w:after="120" w:line="360" w:lineRule="auto"/>
        <w:jc w:val="both"/>
        <w:rPr>
          <w:rFonts w:ascii="Times New Roman" w:hAnsi="Times New Roman"/>
          <w:bCs/>
          <w:szCs w:val="26"/>
          <w:lang w:val="pt-BR"/>
        </w:rPr>
      </w:pPr>
      <w:r w:rsidRPr="008B58DB">
        <w:rPr>
          <w:rFonts w:ascii="Times New Roman" w:hAnsi="Times New Roman"/>
          <w:bCs/>
          <w:szCs w:val="26"/>
          <w:lang w:val="pt-BR"/>
          <w:rPrChange w:id="192" w:author="VPK THUYSAN" w:date="2021-07-01T11:34:00Z">
            <w:rPr>
              <w:rFonts w:ascii="Times New Roman" w:hAnsi="Times New Roman"/>
              <w:bCs/>
              <w:szCs w:val="26"/>
              <w:highlight w:val="yellow"/>
              <w:lang w:val="pt-BR"/>
            </w:rPr>
          </w:rPrChange>
        </w:rPr>
        <w:t xml:space="preserve">- </w:t>
      </w:r>
      <w:ins w:id="193" w:author="Dell Inspiron" w:date="2021-06-25T22:23:00Z">
        <w:r w:rsidR="004D3D98" w:rsidRPr="008B58DB">
          <w:rPr>
            <w:rFonts w:ascii="Times New Roman" w:hAnsi="Times New Roman"/>
            <w:bCs/>
            <w:szCs w:val="26"/>
            <w:lang w:val="pt-BR"/>
            <w:rPrChange w:id="194" w:author="VPK THUYSAN" w:date="2021-07-01T11:34:00Z">
              <w:rPr>
                <w:rFonts w:ascii="Times New Roman" w:hAnsi="Times New Roman"/>
                <w:bCs/>
                <w:szCs w:val="26"/>
                <w:highlight w:val="yellow"/>
                <w:lang w:val="pt-BR"/>
              </w:rPr>
            </w:rPrChange>
          </w:rPr>
          <w:t xml:space="preserve">Hầu hết cán bộ trong khoa là cán bộ trẻ, có nhiệt huyết trong nghiên cứu khoa học, </w:t>
        </w:r>
      </w:ins>
      <w:ins w:id="195" w:author="Dell Inspiron" w:date="2021-06-25T22:24:00Z">
        <w:r w:rsidR="004D3D98" w:rsidRPr="008B58DB">
          <w:rPr>
            <w:rFonts w:ascii="Times New Roman" w:hAnsi="Times New Roman"/>
            <w:bCs/>
            <w:szCs w:val="26"/>
            <w:lang w:val="pt-BR"/>
            <w:rPrChange w:id="196" w:author="VPK THUYSAN" w:date="2021-07-01T11:34:00Z">
              <w:rPr>
                <w:rFonts w:ascii="Times New Roman" w:hAnsi="Times New Roman"/>
                <w:bCs/>
                <w:szCs w:val="26"/>
                <w:highlight w:val="yellow"/>
                <w:lang w:val="pt-BR"/>
              </w:rPr>
            </w:rPrChange>
          </w:rPr>
          <w:t>do cơ sở vật chất còn khiêm tốn và nhiều hạn chế, nhiều cán bộ trẻ sau khi được đào tạo ở nước ngoài đã mạnh dạn đ</w:t>
        </w:r>
      </w:ins>
      <w:ins w:id="197" w:author="Dell Inspiron" w:date="2021-06-25T22:23:00Z">
        <w:r w:rsidR="004D3D98" w:rsidRPr="008B58DB">
          <w:rPr>
            <w:rFonts w:ascii="Times New Roman" w:hAnsi="Times New Roman"/>
            <w:bCs/>
            <w:szCs w:val="26"/>
            <w:lang w:val="pt-BR"/>
            <w:rPrChange w:id="198" w:author="VPK THUYSAN" w:date="2021-07-01T11:34:00Z">
              <w:rPr>
                <w:rFonts w:ascii="Times New Roman" w:hAnsi="Times New Roman"/>
                <w:bCs/>
                <w:szCs w:val="26"/>
                <w:highlight w:val="yellow"/>
                <w:lang w:val="pt-BR"/>
              </w:rPr>
            </w:rPrChange>
          </w:rPr>
          <w:t>ầu tư để nghiên cứu</w:t>
        </w:r>
      </w:ins>
      <w:ins w:id="199" w:author="Dell Inspiron" w:date="2021-06-25T22:24:00Z">
        <w:r w:rsidR="004D3D98" w:rsidRPr="008B58DB">
          <w:rPr>
            <w:rFonts w:ascii="Times New Roman" w:hAnsi="Times New Roman"/>
            <w:bCs/>
            <w:szCs w:val="26"/>
            <w:lang w:val="pt-BR"/>
            <w:rPrChange w:id="200" w:author="VPK THUYSAN" w:date="2021-07-01T11:34:00Z">
              <w:rPr>
                <w:rFonts w:ascii="Times New Roman" w:hAnsi="Times New Roman"/>
                <w:bCs/>
                <w:szCs w:val="26"/>
                <w:highlight w:val="yellow"/>
                <w:lang w:val="pt-BR"/>
              </w:rPr>
            </w:rPrChange>
          </w:rPr>
          <w:t xml:space="preserve"> khoa học. </w:t>
        </w:r>
      </w:ins>
      <w:ins w:id="201" w:author="Dell Inspiron" w:date="2021-06-25T22:25:00Z">
        <w:r w:rsidR="004D3D98" w:rsidRPr="008B58DB">
          <w:rPr>
            <w:rFonts w:ascii="Times New Roman" w:hAnsi="Times New Roman"/>
            <w:bCs/>
            <w:szCs w:val="26"/>
            <w:lang w:val="pt-BR"/>
            <w:rPrChange w:id="202" w:author="VPK THUYSAN" w:date="2021-07-01T11:34:00Z">
              <w:rPr>
                <w:rFonts w:ascii="Times New Roman" w:hAnsi="Times New Roman"/>
                <w:bCs/>
                <w:szCs w:val="26"/>
                <w:highlight w:val="yellow"/>
                <w:lang w:val="pt-BR"/>
              </w:rPr>
            </w:rPrChange>
          </w:rPr>
          <w:t xml:space="preserve">Tuy nhiên, </w:t>
        </w:r>
      </w:ins>
      <w:r w:rsidRPr="008B58DB">
        <w:rPr>
          <w:rFonts w:ascii="Times New Roman" w:hAnsi="Times New Roman"/>
          <w:bCs/>
          <w:szCs w:val="26"/>
          <w:lang w:val="pt-BR"/>
          <w:rPrChange w:id="203" w:author="VPK THUYSAN" w:date="2021-07-01T11:34:00Z">
            <w:rPr>
              <w:rFonts w:ascii="Times New Roman" w:hAnsi="Times New Roman"/>
              <w:bCs/>
              <w:szCs w:val="26"/>
              <w:highlight w:val="yellow"/>
              <w:lang w:val="pt-BR"/>
            </w:rPr>
          </w:rPrChange>
        </w:rPr>
        <w:t xml:space="preserve">Học Viện chưa có cơ chế tự chủ rõ ràng, </w:t>
      </w:r>
      <w:del w:id="204" w:author="Dell Inspiron" w:date="2021-06-25T22:25:00Z">
        <w:r w:rsidRPr="008B58DB" w:rsidDel="004D3D98">
          <w:rPr>
            <w:rFonts w:ascii="Times New Roman" w:hAnsi="Times New Roman"/>
            <w:bCs/>
            <w:szCs w:val="26"/>
            <w:lang w:val="pt-BR"/>
            <w:rPrChange w:id="205" w:author="VPK THUYSAN" w:date="2021-07-01T11:34:00Z">
              <w:rPr>
                <w:rFonts w:ascii="Times New Roman" w:hAnsi="Times New Roman"/>
                <w:bCs/>
                <w:szCs w:val="26"/>
                <w:highlight w:val="yellow"/>
                <w:lang w:val="pt-BR"/>
              </w:rPr>
            </w:rPrChange>
          </w:rPr>
          <w:delText>đầu tư thì không đã yêu cầu đóng góp giống như chưa mọc đã bị vặt mầm sao lớn nổi</w:delText>
        </w:r>
      </w:del>
      <w:ins w:id="206" w:author="Dell Inspiron" w:date="2021-06-25T22:25:00Z">
        <w:r w:rsidR="004D3D98" w:rsidRPr="008B58DB">
          <w:rPr>
            <w:rFonts w:ascii="Times New Roman" w:hAnsi="Times New Roman"/>
            <w:bCs/>
            <w:szCs w:val="26"/>
            <w:lang w:val="pt-BR"/>
            <w:rPrChange w:id="207" w:author="VPK THUYSAN" w:date="2021-07-01T11:34:00Z">
              <w:rPr>
                <w:rFonts w:ascii="Times New Roman" w:hAnsi="Times New Roman"/>
                <w:bCs/>
                <w:szCs w:val="26"/>
                <w:highlight w:val="yellow"/>
                <w:lang w:val="pt-BR"/>
              </w:rPr>
            </w:rPrChange>
          </w:rPr>
          <w:t>chưa có sự đầu tư đúng mức để phát huy và phát triển tiềm năng và khả năng nghiên cứu của cán bộ trẻ</w:t>
        </w:r>
      </w:ins>
      <w:r w:rsidRPr="008B58DB">
        <w:rPr>
          <w:rFonts w:ascii="Times New Roman" w:hAnsi="Times New Roman"/>
          <w:bCs/>
          <w:szCs w:val="26"/>
          <w:lang w:val="pt-BR"/>
          <w:rPrChange w:id="208" w:author="VPK THUYSAN" w:date="2021-07-01T11:34:00Z">
            <w:rPr>
              <w:rFonts w:ascii="Times New Roman" w:hAnsi="Times New Roman"/>
              <w:bCs/>
              <w:szCs w:val="26"/>
              <w:highlight w:val="yellow"/>
              <w:lang w:val="pt-BR"/>
            </w:rPr>
          </w:rPrChange>
        </w:rPr>
        <w:t xml:space="preserve">; </w:t>
      </w:r>
      <w:ins w:id="209" w:author="Dell Inspiron" w:date="2021-06-25T22:27:00Z">
        <w:r w:rsidR="00382315" w:rsidRPr="008B58DB">
          <w:rPr>
            <w:rFonts w:ascii="Times New Roman" w:hAnsi="Times New Roman"/>
            <w:bCs/>
            <w:szCs w:val="26"/>
            <w:lang w:val="pt-BR"/>
            <w:rPrChange w:id="210" w:author="VPK THUYSAN" w:date="2021-07-01T11:34:00Z">
              <w:rPr>
                <w:rFonts w:ascii="Times New Roman" w:hAnsi="Times New Roman"/>
                <w:bCs/>
                <w:szCs w:val="26"/>
                <w:highlight w:val="yellow"/>
                <w:lang w:val="pt-BR"/>
              </w:rPr>
            </w:rPrChange>
          </w:rPr>
          <w:t>Cơ chế và chính sách k</w:t>
        </w:r>
      </w:ins>
      <w:ins w:id="211" w:author="Dell Inspiron" w:date="2021-06-25T22:26:00Z">
        <w:r w:rsidR="004D3D98" w:rsidRPr="008B58DB">
          <w:rPr>
            <w:rFonts w:ascii="Times New Roman" w:hAnsi="Times New Roman"/>
            <w:bCs/>
            <w:szCs w:val="26"/>
            <w:lang w:val="pt-BR"/>
            <w:rPrChange w:id="212" w:author="VPK THUYSAN" w:date="2021-07-01T11:34:00Z">
              <w:rPr>
                <w:rFonts w:ascii="Times New Roman" w:hAnsi="Times New Roman"/>
                <w:bCs/>
                <w:szCs w:val="26"/>
                <w:highlight w:val="yellow"/>
                <w:lang w:val="pt-BR"/>
              </w:rPr>
            </w:rPrChange>
          </w:rPr>
          <w:t>huyến khích đối với các thành tựu, kết quả nghiên cứu khoa học</w:t>
        </w:r>
      </w:ins>
      <w:ins w:id="213" w:author="Dell Inspiron" w:date="2021-06-25T22:27:00Z">
        <w:r w:rsidR="00382315" w:rsidRPr="008B58DB">
          <w:rPr>
            <w:rFonts w:ascii="Times New Roman" w:hAnsi="Times New Roman"/>
            <w:bCs/>
            <w:szCs w:val="26"/>
            <w:lang w:val="pt-BR"/>
            <w:rPrChange w:id="214" w:author="VPK THUYSAN" w:date="2021-07-01T11:34:00Z">
              <w:rPr>
                <w:rFonts w:ascii="Times New Roman" w:hAnsi="Times New Roman"/>
                <w:bCs/>
                <w:szCs w:val="26"/>
                <w:highlight w:val="yellow"/>
                <w:lang w:val="pt-BR"/>
              </w:rPr>
            </w:rPrChange>
          </w:rPr>
          <w:t>, đặc biệt là các công bố quốc tế</w:t>
        </w:r>
      </w:ins>
      <w:ins w:id="215" w:author="Dell Inspiron" w:date="2021-06-25T22:26:00Z">
        <w:r w:rsidR="004D3D98" w:rsidRPr="008B58DB">
          <w:rPr>
            <w:rFonts w:ascii="Times New Roman" w:hAnsi="Times New Roman"/>
            <w:bCs/>
            <w:szCs w:val="26"/>
            <w:lang w:val="pt-BR"/>
            <w:rPrChange w:id="216" w:author="VPK THUYSAN" w:date="2021-07-01T11:34:00Z">
              <w:rPr>
                <w:rFonts w:ascii="Times New Roman" w:hAnsi="Times New Roman"/>
                <w:bCs/>
                <w:szCs w:val="26"/>
                <w:highlight w:val="yellow"/>
                <w:lang w:val="pt-BR"/>
              </w:rPr>
            </w:rPrChange>
          </w:rPr>
          <w:t xml:space="preserve"> làm chiếu lệ, không đồng nhất, chưa đi vào thực chất</w:t>
        </w:r>
      </w:ins>
      <w:ins w:id="217" w:author="Dell Inspiron" w:date="2021-06-25T22:30:00Z">
        <w:r w:rsidR="00382315" w:rsidRPr="008B58DB">
          <w:rPr>
            <w:rFonts w:ascii="Times New Roman" w:hAnsi="Times New Roman"/>
            <w:bCs/>
            <w:szCs w:val="26"/>
            <w:lang w:val="pt-BR"/>
            <w:rPrChange w:id="218" w:author="VPK THUYSAN" w:date="2021-07-01T11:34:00Z">
              <w:rPr>
                <w:rFonts w:ascii="Times New Roman" w:hAnsi="Times New Roman"/>
                <w:bCs/>
                <w:szCs w:val="26"/>
                <w:highlight w:val="yellow"/>
                <w:lang w:val="pt-BR"/>
              </w:rPr>
            </w:rPrChange>
          </w:rPr>
          <w:t xml:space="preserve">, chưa có sự lắng nghe, </w:t>
        </w:r>
      </w:ins>
      <w:ins w:id="219" w:author="Dell Inspiron" w:date="2021-06-25T22:31:00Z">
        <w:r w:rsidR="00382315" w:rsidRPr="008B58DB">
          <w:rPr>
            <w:rFonts w:ascii="Times New Roman" w:hAnsi="Times New Roman"/>
            <w:bCs/>
            <w:szCs w:val="26"/>
            <w:lang w:val="pt-BR"/>
            <w:rPrChange w:id="220" w:author="VPK THUYSAN" w:date="2021-07-01T11:34:00Z">
              <w:rPr>
                <w:rFonts w:ascii="Times New Roman" w:hAnsi="Times New Roman"/>
                <w:bCs/>
                <w:szCs w:val="26"/>
                <w:highlight w:val="yellow"/>
                <w:lang w:val="pt-BR"/>
              </w:rPr>
            </w:rPrChange>
          </w:rPr>
          <w:t>thảo luận trực tiếp và</w:t>
        </w:r>
      </w:ins>
      <w:ins w:id="221" w:author="Dell Inspiron" w:date="2021-06-25T22:30:00Z">
        <w:r w:rsidR="00382315" w:rsidRPr="008B58DB">
          <w:rPr>
            <w:rFonts w:ascii="Times New Roman" w:hAnsi="Times New Roman"/>
            <w:bCs/>
            <w:szCs w:val="26"/>
            <w:lang w:val="pt-BR"/>
            <w:rPrChange w:id="222" w:author="VPK THUYSAN" w:date="2021-07-01T11:34:00Z">
              <w:rPr>
                <w:rFonts w:ascii="Times New Roman" w:hAnsi="Times New Roman"/>
                <w:bCs/>
                <w:szCs w:val="26"/>
                <w:highlight w:val="yellow"/>
                <w:lang w:val="pt-BR"/>
              </w:rPr>
            </w:rPrChange>
          </w:rPr>
          <w:t xml:space="preserve"> tìm hướng giải quyết kịp thời </w:t>
        </w:r>
      </w:ins>
      <w:ins w:id="223" w:author="Dell Inspiron" w:date="2021-06-25T22:31:00Z">
        <w:r w:rsidR="00382315" w:rsidRPr="008B58DB">
          <w:rPr>
            <w:rFonts w:ascii="Times New Roman" w:hAnsi="Times New Roman"/>
            <w:bCs/>
            <w:szCs w:val="26"/>
            <w:lang w:val="pt-BR"/>
            <w:rPrChange w:id="224" w:author="VPK THUYSAN" w:date="2021-07-01T11:34:00Z">
              <w:rPr>
                <w:rFonts w:ascii="Times New Roman" w:hAnsi="Times New Roman"/>
                <w:bCs/>
                <w:szCs w:val="26"/>
                <w:highlight w:val="yellow"/>
                <w:lang w:val="pt-BR"/>
              </w:rPr>
            </w:rPrChange>
          </w:rPr>
          <w:t xml:space="preserve">nên </w:t>
        </w:r>
      </w:ins>
      <w:ins w:id="225" w:author="Dell Inspiron" w:date="2021-06-25T22:26:00Z">
        <w:r w:rsidR="00382315" w:rsidRPr="008B58DB">
          <w:rPr>
            <w:rFonts w:ascii="Times New Roman" w:hAnsi="Times New Roman"/>
            <w:bCs/>
            <w:szCs w:val="26"/>
            <w:lang w:val="pt-BR"/>
            <w:rPrChange w:id="226" w:author="VPK THUYSAN" w:date="2021-07-01T11:34:00Z">
              <w:rPr>
                <w:rFonts w:ascii="Times New Roman" w:hAnsi="Times New Roman"/>
                <w:bCs/>
                <w:szCs w:val="26"/>
                <w:highlight w:val="yellow"/>
                <w:lang w:val="pt-BR"/>
              </w:rPr>
            </w:rPrChange>
          </w:rPr>
          <w:t>gây m</w:t>
        </w:r>
      </w:ins>
      <w:ins w:id="227" w:author="Dell Inspiron" w:date="2021-06-25T22:27:00Z">
        <w:r w:rsidR="00382315" w:rsidRPr="008B58DB">
          <w:rPr>
            <w:rFonts w:ascii="Times New Roman" w:hAnsi="Times New Roman"/>
            <w:bCs/>
            <w:szCs w:val="26"/>
            <w:lang w:val="pt-BR"/>
            <w:rPrChange w:id="228" w:author="VPK THUYSAN" w:date="2021-07-01T11:34:00Z">
              <w:rPr>
                <w:rFonts w:ascii="Times New Roman" w:hAnsi="Times New Roman"/>
                <w:bCs/>
                <w:szCs w:val="26"/>
                <w:highlight w:val="yellow"/>
                <w:lang w:val="pt-BR"/>
              </w:rPr>
            </w:rPrChange>
          </w:rPr>
          <w:t xml:space="preserve">ất lòng tin và ảnh hưởng </w:t>
        </w:r>
      </w:ins>
      <w:ins w:id="229" w:author="Dell Inspiron" w:date="2021-06-25T22:28:00Z">
        <w:r w:rsidR="00382315" w:rsidRPr="008B58DB">
          <w:rPr>
            <w:rFonts w:ascii="Times New Roman" w:hAnsi="Times New Roman"/>
            <w:bCs/>
            <w:szCs w:val="26"/>
            <w:lang w:val="pt-BR"/>
            <w:rPrChange w:id="230" w:author="VPK THUYSAN" w:date="2021-07-01T11:34:00Z">
              <w:rPr>
                <w:rFonts w:ascii="Times New Roman" w:hAnsi="Times New Roman"/>
                <w:bCs/>
                <w:szCs w:val="26"/>
                <w:highlight w:val="yellow"/>
                <w:lang w:val="pt-BR"/>
              </w:rPr>
            </w:rPrChange>
          </w:rPr>
          <w:t>đến tinh thần và</w:t>
        </w:r>
      </w:ins>
      <w:ins w:id="231" w:author="Dell Inspiron" w:date="2021-06-25T22:29:00Z">
        <w:r w:rsidR="00382315" w:rsidRPr="008B58DB">
          <w:rPr>
            <w:rFonts w:ascii="Times New Roman" w:hAnsi="Times New Roman"/>
            <w:bCs/>
            <w:szCs w:val="26"/>
            <w:lang w:val="pt-BR"/>
            <w:rPrChange w:id="232" w:author="VPK THUYSAN" w:date="2021-07-01T11:34:00Z">
              <w:rPr>
                <w:rFonts w:ascii="Times New Roman" w:hAnsi="Times New Roman"/>
                <w:bCs/>
                <w:szCs w:val="26"/>
                <w:highlight w:val="yellow"/>
                <w:lang w:val="pt-BR"/>
              </w:rPr>
            </w:rPrChange>
          </w:rPr>
          <w:t xml:space="preserve"> sự tin tưởng của cán bộ trẻ. </w:t>
        </w:r>
      </w:ins>
      <w:del w:id="233" w:author="Dell Inspiron" w:date="2021-06-25T22:29:00Z">
        <w:r w:rsidRPr="008B58DB" w:rsidDel="00382315">
          <w:rPr>
            <w:rFonts w:ascii="Times New Roman" w:hAnsi="Times New Roman"/>
            <w:bCs/>
            <w:szCs w:val="26"/>
            <w:lang w:val="pt-BR"/>
            <w:rPrChange w:id="234" w:author="VPK THUYSAN" w:date="2021-07-01T11:34:00Z">
              <w:rPr>
                <w:rFonts w:ascii="Times New Roman" w:hAnsi="Times New Roman"/>
                <w:bCs/>
                <w:szCs w:val="26"/>
                <w:highlight w:val="yellow"/>
                <w:lang w:val="pt-BR"/>
              </w:rPr>
            </w:rPrChange>
          </w:rPr>
          <w:delText>Lãnh đạo nói nhiều chưa thực hiện gây mất lòng tin (trước lãnh đạo cấp cáo nói oang oang hỗ trợ kinh phí xuất bản Quốc tế 40-60 triệu/bài Quốc tế nhưng 2 năm trôi qua không thực hiện), người đứng đầu không giám chịu trách nhiệm những gì đã hứa, còn lảng tránh không giám đối chất với cán bộ để tìm hướng giải quyết.</w:delText>
        </w:r>
      </w:del>
    </w:p>
    <w:p w:rsidR="000D7FF9" w:rsidRDefault="000D7FF9">
      <w:pPr>
        <w:spacing w:before="120" w:after="120" w:line="360" w:lineRule="auto"/>
        <w:jc w:val="both"/>
        <w:rPr>
          <w:rFonts w:ascii="Times New Roman" w:hAnsi="Times New Roman"/>
          <w:bCs/>
          <w:szCs w:val="26"/>
          <w:lang w:val="pt-BR"/>
        </w:rPr>
      </w:pPr>
      <w:r w:rsidRPr="008B58DB">
        <w:rPr>
          <w:rFonts w:ascii="Times New Roman" w:hAnsi="Times New Roman"/>
          <w:bCs/>
          <w:szCs w:val="26"/>
          <w:lang w:val="pt-BR"/>
          <w:rPrChange w:id="235" w:author="VPK THUYSAN" w:date="2021-07-01T11:35:00Z">
            <w:rPr>
              <w:rFonts w:ascii="Times New Roman" w:hAnsi="Times New Roman"/>
              <w:bCs/>
              <w:szCs w:val="26"/>
              <w:highlight w:val="yellow"/>
              <w:lang w:val="pt-BR"/>
            </w:rPr>
          </w:rPrChange>
        </w:rPr>
        <w:t xml:space="preserve">- Chính phủ có cơ chế giảm giấy phép con, văn phòng 1 cửa nhưng cơ chế hành chính của Học Viện còn rườm rà, trì </w:t>
      </w:r>
      <w:ins w:id="236" w:author="Dell Inspiron" w:date="2021-06-25T22:22:00Z">
        <w:r w:rsidR="004D3D98" w:rsidRPr="008B58DB">
          <w:rPr>
            <w:rFonts w:ascii="Times New Roman" w:hAnsi="Times New Roman"/>
            <w:bCs/>
            <w:szCs w:val="26"/>
            <w:lang w:val="pt-BR"/>
            <w:rPrChange w:id="237" w:author="VPK THUYSAN" w:date="2021-07-01T11:35:00Z">
              <w:rPr>
                <w:rFonts w:ascii="Times New Roman" w:hAnsi="Times New Roman"/>
                <w:bCs/>
                <w:szCs w:val="26"/>
                <w:highlight w:val="yellow"/>
                <w:lang w:val="pt-BR"/>
              </w:rPr>
            </w:rPrChange>
          </w:rPr>
          <w:t>tr</w:t>
        </w:r>
      </w:ins>
      <w:del w:id="238" w:author="VPK THUYSAN" w:date="2021-06-29T15:27:00Z">
        <w:r w:rsidRPr="008B58DB" w:rsidDel="00F5233C">
          <w:rPr>
            <w:rFonts w:ascii="Times New Roman" w:hAnsi="Times New Roman"/>
            <w:bCs/>
            <w:szCs w:val="26"/>
            <w:lang w:val="pt-BR"/>
            <w:rPrChange w:id="239" w:author="VPK THUYSAN" w:date="2021-07-01T11:35:00Z">
              <w:rPr>
                <w:rFonts w:ascii="Times New Roman" w:hAnsi="Times New Roman"/>
                <w:bCs/>
                <w:szCs w:val="26"/>
                <w:highlight w:val="yellow"/>
                <w:lang w:val="pt-BR"/>
              </w:rPr>
            </w:rPrChange>
          </w:rPr>
          <w:delText>ch</w:delText>
        </w:r>
      </w:del>
      <w:r w:rsidRPr="008B58DB">
        <w:rPr>
          <w:rFonts w:ascii="Times New Roman" w:hAnsi="Times New Roman"/>
          <w:bCs/>
          <w:szCs w:val="26"/>
          <w:lang w:val="pt-BR"/>
          <w:rPrChange w:id="240" w:author="VPK THUYSAN" w:date="2021-07-01T11:35:00Z">
            <w:rPr>
              <w:rFonts w:ascii="Times New Roman" w:hAnsi="Times New Roman"/>
              <w:bCs/>
              <w:szCs w:val="26"/>
              <w:highlight w:val="yellow"/>
              <w:lang w:val="pt-BR"/>
            </w:rPr>
          </w:rPrChange>
        </w:rPr>
        <w:t xml:space="preserve">ệ chậm đổi mới, không dám làm, không dám chịu trách nhiệm nên công việc không thông thoát VD. Kinh phí phục vụ QBTS có 3 triệu chi cho </w:t>
      </w:r>
      <w:r w:rsidRPr="008B58DB">
        <w:rPr>
          <w:rFonts w:ascii="Times New Roman" w:hAnsi="Times New Roman"/>
          <w:bCs/>
          <w:szCs w:val="26"/>
          <w:lang w:val="pt-BR"/>
          <w:rPrChange w:id="241" w:author="VPK THUYSAN" w:date="2021-07-01T11:35:00Z">
            <w:rPr>
              <w:rFonts w:ascii="Times New Roman" w:hAnsi="Times New Roman"/>
              <w:bCs/>
              <w:szCs w:val="26"/>
              <w:highlight w:val="yellow"/>
              <w:lang w:val="pt-BR"/>
            </w:rPr>
          </w:rPrChange>
        </w:rPr>
        <w:lastRenderedPageBreak/>
        <w:t>các Khoa chuyên môn đi làm nhiệm vụ/Trường THPT đến 2 năm chưa thanh toán xong, các đề tài giải ngân chậm yêu cầu sản phẩm sớm... Khi các cán bộ góp ý không chịu tiếp thu, tìm hướng giải quyết còn</w:t>
      </w:r>
      <w:r w:rsidR="008E2B52" w:rsidRPr="008B58DB">
        <w:rPr>
          <w:rFonts w:ascii="Times New Roman" w:hAnsi="Times New Roman"/>
          <w:bCs/>
          <w:szCs w:val="26"/>
          <w:lang w:val="pt-BR"/>
          <w:rPrChange w:id="242" w:author="VPK THUYSAN" w:date="2021-07-01T11:35:00Z">
            <w:rPr>
              <w:rFonts w:ascii="Times New Roman" w:hAnsi="Times New Roman"/>
              <w:bCs/>
              <w:szCs w:val="26"/>
              <w:highlight w:val="yellow"/>
              <w:lang w:val="pt-BR"/>
            </w:rPr>
          </w:rPrChange>
        </w:rPr>
        <w:t xml:space="preserve"> gây khó dễ.</w:t>
      </w:r>
    </w:p>
    <w:p w:rsidR="00256AB9" w:rsidRPr="00CC1C5D" w:rsidRDefault="00256AB9">
      <w:pPr>
        <w:pStyle w:val="ListParagraph"/>
        <w:tabs>
          <w:tab w:val="left" w:pos="1080"/>
        </w:tabs>
        <w:autoSpaceDE/>
        <w:autoSpaceDN/>
        <w:spacing w:before="120" w:after="120" w:line="360" w:lineRule="auto"/>
        <w:ind w:left="0"/>
        <w:contextualSpacing w:val="0"/>
        <w:jc w:val="both"/>
        <w:rPr>
          <w:b/>
          <w:sz w:val="26"/>
          <w:szCs w:val="26"/>
          <w:lang w:val="pt-BR"/>
          <w:rPrChange w:id="243" w:author="Ordinateur" w:date="2021-06-28T14:43:00Z">
            <w:rPr>
              <w:b/>
              <w:sz w:val="26"/>
              <w:szCs w:val="26"/>
            </w:rPr>
          </w:rPrChange>
        </w:rPr>
      </w:pPr>
      <w:r w:rsidRPr="00CC1C5D">
        <w:rPr>
          <w:b/>
          <w:sz w:val="26"/>
          <w:szCs w:val="26"/>
          <w:lang w:val="pt-BR"/>
          <w:rPrChange w:id="244" w:author="Ordinateur" w:date="2021-06-28T14:43:00Z">
            <w:rPr>
              <w:b/>
              <w:sz w:val="26"/>
              <w:szCs w:val="26"/>
            </w:rPr>
          </w:rPrChange>
        </w:rPr>
        <w:t xml:space="preserve">6. Mục tiêu và các chỉ số cụ thể </w:t>
      </w:r>
    </w:p>
    <w:p w:rsidR="00256AB9" w:rsidRPr="00CC1C5D" w:rsidRDefault="00256AB9">
      <w:pPr>
        <w:pStyle w:val="ListParagraph"/>
        <w:numPr>
          <w:ilvl w:val="1"/>
          <w:numId w:val="31"/>
        </w:numPr>
        <w:autoSpaceDE/>
        <w:autoSpaceDN/>
        <w:spacing w:before="120" w:after="120" w:line="360" w:lineRule="auto"/>
        <w:contextualSpacing w:val="0"/>
        <w:jc w:val="both"/>
        <w:rPr>
          <w:sz w:val="26"/>
          <w:szCs w:val="26"/>
          <w:lang w:val="pt-BR"/>
          <w:rPrChange w:id="245" w:author="Ordinateur" w:date="2021-06-28T14:43:00Z">
            <w:rPr>
              <w:sz w:val="26"/>
              <w:szCs w:val="26"/>
            </w:rPr>
          </w:rPrChange>
        </w:rPr>
      </w:pPr>
      <w:r w:rsidRPr="00CC1C5D">
        <w:rPr>
          <w:sz w:val="26"/>
          <w:szCs w:val="26"/>
          <w:lang w:val="pt-BR"/>
          <w:rPrChange w:id="246" w:author="Ordinateur" w:date="2021-06-28T14:43:00Z">
            <w:rPr>
              <w:sz w:val="26"/>
              <w:szCs w:val="26"/>
            </w:rPr>
          </w:rPrChange>
        </w:rPr>
        <w:t xml:space="preserve"> </w:t>
      </w:r>
      <w:r w:rsidRPr="00CC1C5D">
        <w:rPr>
          <w:b/>
          <w:sz w:val="26"/>
          <w:szCs w:val="26"/>
          <w:lang w:val="pt-BR"/>
          <w:rPrChange w:id="247" w:author="Ordinateur" w:date="2021-06-28T14:43:00Z">
            <w:rPr>
              <w:b/>
              <w:sz w:val="26"/>
              <w:szCs w:val="26"/>
            </w:rPr>
          </w:rPrChange>
        </w:rPr>
        <w:t>Công tác tổ chức, quản lý, nhân sự</w:t>
      </w:r>
      <w:r w:rsidRPr="00CC1C5D">
        <w:rPr>
          <w:sz w:val="26"/>
          <w:szCs w:val="26"/>
          <w:lang w:val="pt-BR"/>
          <w:rPrChange w:id="248" w:author="Ordinateur" w:date="2021-06-28T14:43:00Z">
            <w:rPr>
              <w:sz w:val="26"/>
              <w:szCs w:val="26"/>
            </w:rPr>
          </w:rPrChange>
        </w:rPr>
        <w:t xml:space="preserve"> </w:t>
      </w:r>
    </w:p>
    <w:p w:rsidR="00256AB9" w:rsidRPr="00CC1C5D" w:rsidRDefault="00256AB9">
      <w:pPr>
        <w:pStyle w:val="ListParagraph"/>
        <w:autoSpaceDE/>
        <w:autoSpaceDN/>
        <w:spacing w:before="120" w:after="120" w:line="360" w:lineRule="auto"/>
        <w:ind w:left="0" w:firstLine="720"/>
        <w:contextualSpacing w:val="0"/>
        <w:jc w:val="both"/>
        <w:rPr>
          <w:sz w:val="26"/>
          <w:szCs w:val="26"/>
          <w:lang w:val="pt-BR"/>
          <w:rPrChange w:id="249" w:author="Ordinateur" w:date="2021-06-28T14:43:00Z">
            <w:rPr>
              <w:sz w:val="26"/>
              <w:szCs w:val="26"/>
            </w:rPr>
          </w:rPrChange>
        </w:rPr>
      </w:pPr>
      <w:r w:rsidRPr="00CC1C5D">
        <w:rPr>
          <w:sz w:val="26"/>
          <w:szCs w:val="26"/>
          <w:lang w:val="pt-BR"/>
          <w:rPrChange w:id="250" w:author="Ordinateur" w:date="2021-06-28T14:43:00Z">
            <w:rPr>
              <w:sz w:val="26"/>
              <w:szCs w:val="26"/>
            </w:rPr>
          </w:rPrChange>
        </w:rPr>
        <w:t>Công tác tổ chức, quản lý, nhân sự của Khoa thực hiện trên cơ sở quy định của Học Viện nhưng ở Khoa lấy phương châm quản lý theo chất lượng công việc, giải quy</w:t>
      </w:r>
      <w:ins w:id="251" w:author="Dell Inspiron" w:date="2021-06-25T22:32:00Z">
        <w:r w:rsidR="00382315" w:rsidRPr="00CC1C5D">
          <w:rPr>
            <w:sz w:val="26"/>
            <w:szCs w:val="26"/>
            <w:lang w:val="pt-BR"/>
            <w:rPrChange w:id="252" w:author="Ordinateur" w:date="2021-06-28T14:43:00Z">
              <w:rPr>
                <w:sz w:val="26"/>
                <w:szCs w:val="26"/>
              </w:rPr>
            </w:rPrChange>
          </w:rPr>
          <w:t>ết</w:t>
        </w:r>
      </w:ins>
      <w:del w:id="253" w:author="Dell Inspiron" w:date="2021-06-25T22:32:00Z">
        <w:r w:rsidRPr="00CC1C5D" w:rsidDel="00382315">
          <w:rPr>
            <w:sz w:val="26"/>
            <w:szCs w:val="26"/>
            <w:lang w:val="pt-BR"/>
            <w:rPrChange w:id="254" w:author="Ordinateur" w:date="2021-06-28T14:43:00Z">
              <w:rPr>
                <w:sz w:val="26"/>
                <w:szCs w:val="26"/>
              </w:rPr>
            </w:rPrChange>
          </w:rPr>
          <w:delText>êt</w:delText>
        </w:r>
      </w:del>
      <w:r w:rsidRPr="00CC1C5D">
        <w:rPr>
          <w:sz w:val="26"/>
          <w:szCs w:val="26"/>
          <w:lang w:val="pt-BR"/>
          <w:rPrChange w:id="255" w:author="Ordinateur" w:date="2021-06-28T14:43:00Z">
            <w:rPr>
              <w:sz w:val="26"/>
              <w:szCs w:val="26"/>
            </w:rPr>
          </w:rPrChange>
        </w:rPr>
        <w:t xml:space="preserve"> công việc đơn giản</w:t>
      </w:r>
      <w:ins w:id="256" w:author="Dell Inspiron" w:date="2021-06-25T22:32:00Z">
        <w:r w:rsidR="00382315" w:rsidRPr="00CC1C5D">
          <w:rPr>
            <w:sz w:val="26"/>
            <w:szCs w:val="26"/>
            <w:lang w:val="pt-BR"/>
            <w:rPrChange w:id="257" w:author="Ordinateur" w:date="2021-06-28T14:43:00Z">
              <w:rPr>
                <w:sz w:val="26"/>
                <w:szCs w:val="26"/>
              </w:rPr>
            </w:rPrChange>
          </w:rPr>
          <w:t>,</w:t>
        </w:r>
      </w:ins>
      <w:r w:rsidRPr="00CC1C5D">
        <w:rPr>
          <w:sz w:val="26"/>
          <w:szCs w:val="26"/>
          <w:lang w:val="pt-BR"/>
          <w:rPrChange w:id="258" w:author="Ordinateur" w:date="2021-06-28T14:43:00Z">
            <w:rPr>
              <w:sz w:val="26"/>
              <w:szCs w:val="26"/>
            </w:rPr>
          </w:rPrChange>
        </w:rPr>
        <w:t xml:space="preserve"> gọn nhẹ để các giảng viên còn có thời gian chủ động tham gia nghiên cứu, sản xuất, đặc biệt khuyến khích hợp tác các doanh nghiệp trong việc đào tạo, nghiên cứu, sản xuất.</w:t>
      </w:r>
    </w:p>
    <w:p w:rsidR="006E264E" w:rsidRDefault="006E264E">
      <w:pPr>
        <w:spacing w:before="120" w:after="120" w:line="360" w:lineRule="auto"/>
        <w:jc w:val="both"/>
        <w:rPr>
          <w:rFonts w:ascii="Times New Roman" w:hAnsi="Times New Roman"/>
          <w:bCs/>
          <w:szCs w:val="26"/>
          <w:lang w:val="pt-BR"/>
        </w:rPr>
        <w:pPrChange w:id="259" w:author="VPK THUYSAN" w:date="2021-07-01T11:46:00Z">
          <w:pPr>
            <w:spacing w:line="360" w:lineRule="exact"/>
            <w:jc w:val="both"/>
          </w:pPr>
        </w:pPrChange>
      </w:pPr>
      <w:r>
        <w:rPr>
          <w:rFonts w:ascii="Times New Roman" w:hAnsi="Times New Roman"/>
          <w:bCs/>
          <w:szCs w:val="26"/>
          <w:lang w:val="pt-BR"/>
        </w:rPr>
        <w:t xml:space="preserve">- Tăng số lượng cán bộ cơ hữu có học hàm, học vị cao hơn, nhất là học hàm PGS, nâng cao chất lượng cán bộ thông qua các khóa đào tạo ngắn hạn, phấn đấu hàng năm có 1- 2 người đạt học vị hoặc được phong học hàm cao hơn hoặc được đi đào tạo các khóa ngắn hạn. Phấn đấu trong giai đoạn 2021-2026 Khoa Thủy sản sẽ có thêm 1 </w:t>
      </w:r>
      <w:r w:rsidRPr="00566CFE">
        <w:rPr>
          <w:rFonts w:ascii="Times New Roman" w:hAnsi="Times New Roman"/>
          <w:bCs/>
          <w:szCs w:val="26"/>
          <w:lang w:val="pt-BR"/>
        </w:rPr>
        <w:t xml:space="preserve">Giáo sư, 3-5 Phó giáo sư; 4-6 Tiến sỹ; 3-5 giảng viên đạt tiêu chuẩn giảng viên cao cấp, có thêm 6-8 giảng viên chính và 3-5 chuyên viên chính và tương đương. </w:t>
      </w:r>
    </w:p>
    <w:p w:rsidR="00256AB9" w:rsidRPr="00196237" w:rsidRDefault="00256AB9">
      <w:pPr>
        <w:pStyle w:val="ListParagraph"/>
        <w:numPr>
          <w:ilvl w:val="1"/>
          <w:numId w:val="31"/>
        </w:numPr>
        <w:autoSpaceDE/>
        <w:autoSpaceDN/>
        <w:spacing w:before="120" w:after="120" w:line="360" w:lineRule="auto"/>
        <w:contextualSpacing w:val="0"/>
        <w:jc w:val="both"/>
        <w:rPr>
          <w:b/>
          <w:sz w:val="26"/>
          <w:szCs w:val="26"/>
        </w:rPr>
      </w:pPr>
      <w:r w:rsidRPr="00196237">
        <w:rPr>
          <w:b/>
          <w:sz w:val="26"/>
          <w:szCs w:val="26"/>
        </w:rPr>
        <w:t xml:space="preserve">Công tác đào tạo </w:t>
      </w:r>
    </w:p>
    <w:p w:rsidR="00382315" w:rsidRDefault="00256AB9">
      <w:pPr>
        <w:pStyle w:val="ListParagraph"/>
        <w:autoSpaceDE/>
        <w:autoSpaceDN/>
        <w:spacing w:before="120" w:after="120" w:line="360" w:lineRule="auto"/>
        <w:ind w:left="0" w:firstLine="720"/>
        <w:contextualSpacing w:val="0"/>
        <w:jc w:val="both"/>
        <w:rPr>
          <w:ins w:id="260" w:author="Dell Inspiron" w:date="2021-06-25T22:36:00Z"/>
          <w:sz w:val="26"/>
          <w:szCs w:val="26"/>
        </w:rPr>
      </w:pPr>
      <w:r w:rsidRPr="00196237">
        <w:rPr>
          <w:sz w:val="26"/>
          <w:szCs w:val="26"/>
        </w:rPr>
        <w:t>Trong giai đoạn 2021-2026 Khoa không có chủ trương mở ngành mới mà giữ ổn định các ngành đã mở,</w:t>
      </w:r>
      <w:ins w:id="261" w:author="Dell Inspiron" w:date="2021-06-25T22:33:00Z">
        <w:r w:rsidR="00382315">
          <w:rPr>
            <w:sz w:val="26"/>
            <w:szCs w:val="26"/>
          </w:rPr>
          <w:t xml:space="preserve"> </w:t>
        </w:r>
      </w:ins>
      <w:ins w:id="262" w:author="Dell Inspiron" w:date="2021-06-25T22:34:00Z">
        <w:r w:rsidR="00382315">
          <w:rPr>
            <w:sz w:val="26"/>
            <w:szCs w:val="26"/>
          </w:rPr>
          <w:t xml:space="preserve">hoàn thiện và tổ chức tuyển sinh học viên bậc đào tạo tiến sĩ ngành Nuôi trồng thủy sản, </w:t>
        </w:r>
      </w:ins>
      <w:del w:id="263" w:author="Dell Inspiron" w:date="2021-06-25T22:34:00Z">
        <w:r w:rsidRPr="00196237" w:rsidDel="00382315">
          <w:rPr>
            <w:sz w:val="26"/>
            <w:szCs w:val="26"/>
          </w:rPr>
          <w:delText xml:space="preserve"> cần</w:delText>
        </w:r>
      </w:del>
      <w:ins w:id="264" w:author="Dell Inspiron" w:date="2021-06-25T22:34:00Z">
        <w:r w:rsidR="00382315">
          <w:rPr>
            <w:sz w:val="26"/>
            <w:szCs w:val="26"/>
          </w:rPr>
          <w:t>tiếp tục</w:t>
        </w:r>
      </w:ins>
      <w:r w:rsidRPr="00196237">
        <w:rPr>
          <w:sz w:val="26"/>
          <w:szCs w:val="26"/>
        </w:rPr>
        <w:t xml:space="preserve"> nâng cao trình độ giảng dạy cho cán bộ</w:t>
      </w:r>
      <w:r w:rsidR="00020B5D" w:rsidRPr="00196237">
        <w:rPr>
          <w:sz w:val="26"/>
          <w:szCs w:val="26"/>
        </w:rPr>
        <w:t xml:space="preserve">, tập </w:t>
      </w:r>
      <w:ins w:id="265" w:author="Dell Inspiron" w:date="2021-06-25T22:35:00Z">
        <w:r w:rsidR="00382315">
          <w:rPr>
            <w:sz w:val="26"/>
            <w:szCs w:val="26"/>
          </w:rPr>
          <w:t>trung nguồn lực</w:t>
        </w:r>
      </w:ins>
      <w:del w:id="266" w:author="Dell Inspiron" w:date="2021-06-25T22:35:00Z">
        <w:r w:rsidR="00020B5D" w:rsidRPr="00196237" w:rsidDel="00382315">
          <w:rPr>
            <w:sz w:val="26"/>
            <w:szCs w:val="26"/>
          </w:rPr>
          <w:delText>chun</w:delText>
        </w:r>
      </w:del>
      <w:del w:id="267" w:author="Dell Inspiron" w:date="2021-06-25T22:34:00Z">
        <w:r w:rsidR="00020B5D" w:rsidRPr="00196237" w:rsidDel="00382315">
          <w:rPr>
            <w:sz w:val="26"/>
            <w:szCs w:val="26"/>
          </w:rPr>
          <w:delText>g</w:delText>
        </w:r>
      </w:del>
      <w:r w:rsidR="00020B5D" w:rsidRPr="00196237">
        <w:rPr>
          <w:sz w:val="26"/>
          <w:szCs w:val="26"/>
        </w:rPr>
        <w:t xml:space="preserve"> cho tuyển sinh </w:t>
      </w:r>
      <w:del w:id="268" w:author="Dell Inspiron" w:date="2021-06-25T22:35:00Z">
        <w:r w:rsidR="00020B5D" w:rsidRPr="00196237" w:rsidDel="00382315">
          <w:rPr>
            <w:sz w:val="26"/>
            <w:szCs w:val="26"/>
          </w:rPr>
          <w:delText>ở bậc</w:delText>
        </w:r>
      </w:del>
      <w:r w:rsidR="00020B5D" w:rsidRPr="00196237">
        <w:rPr>
          <w:sz w:val="26"/>
          <w:szCs w:val="26"/>
        </w:rPr>
        <w:t xml:space="preserve"> </w:t>
      </w:r>
      <w:ins w:id="269" w:author="Dell Inspiron" w:date="2021-06-25T22:35:00Z">
        <w:r w:rsidR="00382315">
          <w:rPr>
            <w:sz w:val="26"/>
            <w:szCs w:val="26"/>
          </w:rPr>
          <w:t xml:space="preserve">bậc </w:t>
        </w:r>
      </w:ins>
      <w:r w:rsidR="00020B5D" w:rsidRPr="00196237">
        <w:rPr>
          <w:sz w:val="26"/>
          <w:szCs w:val="26"/>
        </w:rPr>
        <w:t>sau đại học trên cơ sở đào tạo người học có nhu cầu thực sự</w:t>
      </w:r>
      <w:ins w:id="270" w:author="Dell Inspiron" w:date="2021-06-25T22:35:00Z">
        <w:r w:rsidR="00382315">
          <w:rPr>
            <w:sz w:val="26"/>
            <w:szCs w:val="26"/>
          </w:rPr>
          <w:t>, người học</w:t>
        </w:r>
      </w:ins>
      <w:r w:rsidR="00020B5D" w:rsidRPr="00196237">
        <w:rPr>
          <w:sz w:val="26"/>
          <w:szCs w:val="26"/>
        </w:rPr>
        <w:t xml:space="preserve"> từ các ngành khác chuyển sang, người học có sự đam mê thực sự cho phát triển thủy sản, </w:t>
      </w:r>
      <w:ins w:id="271" w:author="Dell Inspiron" w:date="2021-06-25T22:35:00Z">
        <w:r w:rsidR="00382315">
          <w:rPr>
            <w:sz w:val="26"/>
            <w:szCs w:val="26"/>
          </w:rPr>
          <w:t xml:space="preserve">xây dựng và </w:t>
        </w:r>
      </w:ins>
      <w:r w:rsidR="00020B5D" w:rsidRPr="00196237">
        <w:rPr>
          <w:sz w:val="26"/>
          <w:szCs w:val="26"/>
        </w:rPr>
        <w:t>phát triển</w:t>
      </w:r>
      <w:ins w:id="272" w:author="Dell Inspiron" w:date="2021-06-25T22:36:00Z">
        <w:r w:rsidR="00382315">
          <w:rPr>
            <w:sz w:val="26"/>
            <w:szCs w:val="26"/>
          </w:rPr>
          <w:t xml:space="preserve"> các khóa</w:t>
        </w:r>
      </w:ins>
      <w:r w:rsidR="00020B5D" w:rsidRPr="00196237">
        <w:rPr>
          <w:sz w:val="26"/>
          <w:szCs w:val="26"/>
        </w:rPr>
        <w:t xml:space="preserve"> đào tạo ngắn hạn theo chuyên đề đáp ứng nhu cầu của các doanh nghiệp.</w:t>
      </w:r>
      <w:r w:rsidR="00E7076D">
        <w:rPr>
          <w:sz w:val="26"/>
          <w:szCs w:val="26"/>
        </w:rPr>
        <w:t xml:space="preserve"> Kết hoạch công tác đào tạo dự kiến ở bảng </w:t>
      </w:r>
      <w:del w:id="273" w:author="Dell Inspiron" w:date="2021-06-25T22:36:00Z">
        <w:r w:rsidR="00E7076D" w:rsidDel="00382315">
          <w:rPr>
            <w:sz w:val="26"/>
            <w:szCs w:val="26"/>
          </w:rPr>
          <w:delText>6.2</w:delText>
        </w:r>
      </w:del>
      <w:ins w:id="274" w:author="Dell Inspiron" w:date="2021-06-25T22:36:00Z">
        <w:r w:rsidR="00382315">
          <w:rPr>
            <w:sz w:val="26"/>
            <w:szCs w:val="26"/>
          </w:rPr>
          <w:t>1.</w:t>
        </w:r>
      </w:ins>
    </w:p>
    <w:p w:rsidR="00256AB9" w:rsidRDefault="00382315">
      <w:pPr>
        <w:pStyle w:val="ListParagraph"/>
        <w:autoSpaceDE/>
        <w:autoSpaceDN/>
        <w:spacing w:before="120" w:after="120" w:line="360" w:lineRule="auto"/>
        <w:ind w:left="0" w:firstLine="720"/>
        <w:contextualSpacing w:val="0"/>
        <w:jc w:val="both"/>
        <w:rPr>
          <w:sz w:val="26"/>
          <w:szCs w:val="26"/>
        </w:rPr>
      </w:pPr>
      <w:ins w:id="275" w:author="Dell Inspiron" w:date="2021-06-25T22:36:00Z">
        <w:r>
          <w:rPr>
            <w:sz w:val="26"/>
            <w:szCs w:val="26"/>
          </w:rPr>
          <w:br w:type="page"/>
        </w:r>
      </w:ins>
    </w:p>
    <w:p w:rsidR="00E7076D" w:rsidRDefault="00E7076D">
      <w:pPr>
        <w:pStyle w:val="ListParagraph"/>
        <w:autoSpaceDE/>
        <w:autoSpaceDN/>
        <w:spacing w:before="120" w:after="120" w:line="360" w:lineRule="auto"/>
        <w:ind w:left="0" w:firstLine="720"/>
        <w:contextualSpacing w:val="0"/>
        <w:jc w:val="center"/>
        <w:rPr>
          <w:sz w:val="26"/>
          <w:szCs w:val="26"/>
        </w:rPr>
      </w:pPr>
      <w:r>
        <w:rPr>
          <w:sz w:val="26"/>
          <w:szCs w:val="26"/>
        </w:rPr>
        <w:lastRenderedPageBreak/>
        <w:t xml:space="preserve">Bảng </w:t>
      </w:r>
      <w:del w:id="276" w:author="Dell Inspiron" w:date="2021-06-25T22:36:00Z">
        <w:r w:rsidDel="00382315">
          <w:rPr>
            <w:sz w:val="26"/>
            <w:szCs w:val="26"/>
          </w:rPr>
          <w:delText>6.2</w:delText>
        </w:r>
      </w:del>
      <w:ins w:id="277" w:author="Dell Inspiron" w:date="2021-06-25T22:36:00Z">
        <w:r w:rsidR="00382315">
          <w:rPr>
            <w:sz w:val="26"/>
            <w:szCs w:val="26"/>
          </w:rPr>
          <w:t>1.</w:t>
        </w:r>
      </w:ins>
      <w:r>
        <w:rPr>
          <w:sz w:val="26"/>
          <w:szCs w:val="26"/>
        </w:rPr>
        <w:t xml:space="preserve"> Kế hoạch tuyển sinh đại học và sau đại học Khoa Thủy sản trong các năm</w:t>
      </w:r>
      <w:r w:rsidR="001541C3">
        <w:rPr>
          <w:sz w:val="26"/>
          <w:szCs w:val="26"/>
        </w:rPr>
        <w:t xml:space="preserve"> từ 2021-2026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1694"/>
        <w:gridCol w:w="1485"/>
        <w:gridCol w:w="1299"/>
        <w:gridCol w:w="1302"/>
        <w:gridCol w:w="1311"/>
        <w:gridCol w:w="1288"/>
      </w:tblGrid>
      <w:tr w:rsidR="00E7076D" w:rsidRPr="00196237" w:rsidTr="00C7486F">
        <w:tc>
          <w:tcPr>
            <w:tcW w:w="704" w:type="dxa"/>
            <w:vMerge w:val="restart"/>
            <w:shd w:val="clear" w:color="auto" w:fill="auto"/>
            <w:vAlign w:val="center"/>
          </w:tcPr>
          <w:p w:rsidR="00E7076D" w:rsidRPr="00196237" w:rsidRDefault="00E7076D">
            <w:pPr>
              <w:spacing w:before="120" w:after="120" w:line="360" w:lineRule="auto"/>
              <w:jc w:val="center"/>
              <w:rPr>
                <w:rFonts w:ascii="Times New Roman" w:hAnsi="Times New Roman"/>
                <w:b/>
                <w:szCs w:val="26"/>
              </w:rPr>
            </w:pPr>
            <w:r w:rsidRPr="00196237">
              <w:rPr>
                <w:rFonts w:ascii="Times New Roman" w:hAnsi="Times New Roman"/>
                <w:b/>
                <w:szCs w:val="26"/>
              </w:rPr>
              <w:t>TT</w:t>
            </w:r>
          </w:p>
        </w:tc>
        <w:tc>
          <w:tcPr>
            <w:tcW w:w="1744" w:type="dxa"/>
            <w:vMerge w:val="restart"/>
            <w:shd w:val="clear" w:color="auto" w:fill="auto"/>
            <w:vAlign w:val="center"/>
          </w:tcPr>
          <w:p w:rsidR="00E7076D" w:rsidRPr="00196237" w:rsidRDefault="00E7076D">
            <w:pPr>
              <w:spacing w:before="120" w:after="120" w:line="360" w:lineRule="auto"/>
              <w:jc w:val="center"/>
              <w:rPr>
                <w:rFonts w:ascii="Times New Roman" w:hAnsi="Times New Roman"/>
                <w:b/>
                <w:szCs w:val="26"/>
              </w:rPr>
            </w:pPr>
            <w:r w:rsidRPr="00196237">
              <w:rPr>
                <w:rFonts w:ascii="Times New Roman" w:hAnsi="Times New Roman"/>
                <w:b/>
                <w:szCs w:val="26"/>
              </w:rPr>
              <w:t>Năm học</w:t>
            </w:r>
          </w:p>
        </w:tc>
        <w:tc>
          <w:tcPr>
            <w:tcW w:w="2863" w:type="dxa"/>
            <w:gridSpan w:val="2"/>
            <w:shd w:val="clear" w:color="auto" w:fill="auto"/>
            <w:vAlign w:val="center"/>
          </w:tcPr>
          <w:p w:rsidR="00E7076D" w:rsidRPr="00196237" w:rsidRDefault="00E7076D">
            <w:pPr>
              <w:spacing w:before="120" w:after="120" w:line="360" w:lineRule="auto"/>
              <w:jc w:val="center"/>
              <w:rPr>
                <w:rFonts w:ascii="Times New Roman" w:hAnsi="Times New Roman"/>
                <w:b/>
                <w:szCs w:val="26"/>
              </w:rPr>
            </w:pPr>
            <w:r w:rsidRPr="00196237">
              <w:rPr>
                <w:rFonts w:ascii="Times New Roman" w:hAnsi="Times New Roman"/>
                <w:b/>
                <w:szCs w:val="26"/>
              </w:rPr>
              <w:t>Sau đại học (NCS và cao học</w:t>
            </w:r>
            <w:r w:rsidR="001541C3">
              <w:rPr>
                <w:rFonts w:ascii="Times New Roman" w:hAnsi="Times New Roman"/>
                <w:b/>
                <w:szCs w:val="26"/>
              </w:rPr>
              <w:t xml:space="preserve"> NTTS</w:t>
            </w:r>
            <w:r w:rsidRPr="00196237">
              <w:rPr>
                <w:rFonts w:ascii="Times New Roman" w:hAnsi="Times New Roman"/>
                <w:b/>
                <w:szCs w:val="26"/>
              </w:rPr>
              <w:t xml:space="preserve">) </w:t>
            </w:r>
          </w:p>
          <w:p w:rsidR="00E7076D" w:rsidRPr="00196237" w:rsidRDefault="00E7076D">
            <w:pPr>
              <w:spacing w:before="120" w:after="120" w:line="360" w:lineRule="auto"/>
              <w:jc w:val="center"/>
              <w:rPr>
                <w:rFonts w:ascii="Times New Roman" w:hAnsi="Times New Roman"/>
                <w:b/>
                <w:szCs w:val="26"/>
              </w:rPr>
            </w:pPr>
            <w:r w:rsidRPr="00196237">
              <w:rPr>
                <w:rFonts w:ascii="Times New Roman" w:hAnsi="Times New Roman"/>
                <w:b/>
                <w:szCs w:val="26"/>
              </w:rPr>
              <w:t xml:space="preserve"> </w:t>
            </w:r>
            <w:r w:rsidRPr="00196237">
              <w:rPr>
                <w:rFonts w:ascii="Times New Roman" w:hAnsi="Times New Roman"/>
                <w:szCs w:val="26"/>
              </w:rPr>
              <w:t>(đv tính:người)</w:t>
            </w:r>
          </w:p>
        </w:tc>
        <w:tc>
          <w:tcPr>
            <w:tcW w:w="2664" w:type="dxa"/>
            <w:gridSpan w:val="2"/>
            <w:shd w:val="clear" w:color="auto" w:fill="auto"/>
            <w:vAlign w:val="center"/>
          </w:tcPr>
          <w:p w:rsidR="00E7076D" w:rsidRPr="00196237" w:rsidRDefault="00E7076D">
            <w:pPr>
              <w:spacing w:before="120" w:after="120" w:line="360" w:lineRule="auto"/>
              <w:jc w:val="center"/>
              <w:rPr>
                <w:rFonts w:ascii="Times New Roman" w:hAnsi="Times New Roman"/>
                <w:szCs w:val="26"/>
              </w:rPr>
            </w:pPr>
            <w:r w:rsidRPr="00196237">
              <w:rPr>
                <w:rFonts w:ascii="Times New Roman" w:hAnsi="Times New Roman"/>
                <w:b/>
                <w:szCs w:val="26"/>
              </w:rPr>
              <w:t>Đại học</w:t>
            </w:r>
            <w:r w:rsidR="001541C3">
              <w:rPr>
                <w:rFonts w:ascii="Times New Roman" w:hAnsi="Times New Roman"/>
                <w:szCs w:val="26"/>
              </w:rPr>
              <w:t xml:space="preserve"> Ngành NTTS và Bệnh học Thủy sản</w:t>
            </w:r>
          </w:p>
          <w:p w:rsidR="00E7076D" w:rsidRPr="00196237" w:rsidRDefault="00E7076D">
            <w:pPr>
              <w:spacing w:before="120" w:after="120" w:line="360" w:lineRule="auto"/>
              <w:jc w:val="center"/>
              <w:rPr>
                <w:rFonts w:ascii="Times New Roman" w:hAnsi="Times New Roman"/>
                <w:b/>
                <w:szCs w:val="26"/>
              </w:rPr>
            </w:pPr>
            <w:r w:rsidRPr="00196237">
              <w:rPr>
                <w:rFonts w:ascii="Times New Roman" w:hAnsi="Times New Roman"/>
                <w:szCs w:val="26"/>
              </w:rPr>
              <w:t>(đv tính: người)</w:t>
            </w:r>
          </w:p>
        </w:tc>
        <w:tc>
          <w:tcPr>
            <w:tcW w:w="1313" w:type="dxa"/>
            <w:vMerge w:val="restart"/>
            <w:shd w:val="clear" w:color="auto" w:fill="auto"/>
            <w:vAlign w:val="center"/>
          </w:tcPr>
          <w:p w:rsidR="00E7076D" w:rsidRPr="00196237" w:rsidRDefault="00E7076D">
            <w:pPr>
              <w:spacing w:before="120" w:after="120" w:line="360" w:lineRule="auto"/>
              <w:jc w:val="center"/>
              <w:rPr>
                <w:rFonts w:ascii="Times New Roman" w:hAnsi="Times New Roman"/>
                <w:b/>
                <w:szCs w:val="26"/>
              </w:rPr>
            </w:pPr>
            <w:r w:rsidRPr="00196237">
              <w:rPr>
                <w:rFonts w:ascii="Times New Roman" w:hAnsi="Times New Roman"/>
                <w:b/>
                <w:szCs w:val="26"/>
              </w:rPr>
              <w:t>Ghi chú</w:t>
            </w:r>
          </w:p>
        </w:tc>
      </w:tr>
      <w:tr w:rsidR="00E7076D" w:rsidRPr="00196237" w:rsidTr="00C7486F">
        <w:tc>
          <w:tcPr>
            <w:tcW w:w="704" w:type="dxa"/>
            <w:vMerge/>
            <w:shd w:val="clear" w:color="auto" w:fill="auto"/>
            <w:vAlign w:val="center"/>
          </w:tcPr>
          <w:p w:rsidR="00E7076D" w:rsidRPr="00196237" w:rsidRDefault="00E7076D">
            <w:pPr>
              <w:spacing w:before="120" w:after="120" w:line="360" w:lineRule="auto"/>
              <w:jc w:val="center"/>
              <w:rPr>
                <w:rFonts w:ascii="Times New Roman" w:hAnsi="Times New Roman"/>
                <w:b/>
                <w:szCs w:val="26"/>
              </w:rPr>
            </w:pPr>
          </w:p>
        </w:tc>
        <w:tc>
          <w:tcPr>
            <w:tcW w:w="1744" w:type="dxa"/>
            <w:vMerge/>
            <w:shd w:val="clear" w:color="auto" w:fill="auto"/>
            <w:vAlign w:val="center"/>
          </w:tcPr>
          <w:p w:rsidR="00E7076D" w:rsidRPr="00196237" w:rsidRDefault="00E7076D">
            <w:pPr>
              <w:spacing w:before="120" w:after="120" w:line="360" w:lineRule="auto"/>
              <w:jc w:val="center"/>
              <w:rPr>
                <w:rFonts w:ascii="Times New Roman" w:hAnsi="Times New Roman"/>
                <w:b/>
                <w:szCs w:val="26"/>
              </w:rPr>
            </w:pPr>
          </w:p>
        </w:tc>
        <w:tc>
          <w:tcPr>
            <w:tcW w:w="1534" w:type="dxa"/>
            <w:shd w:val="clear" w:color="auto" w:fill="auto"/>
            <w:vAlign w:val="center"/>
          </w:tcPr>
          <w:p w:rsidR="00E7076D" w:rsidRPr="00196237" w:rsidRDefault="00E7076D">
            <w:pPr>
              <w:spacing w:before="120" w:after="120" w:line="360" w:lineRule="auto"/>
              <w:jc w:val="center"/>
              <w:rPr>
                <w:rFonts w:ascii="Times New Roman" w:hAnsi="Times New Roman"/>
                <w:b/>
                <w:szCs w:val="26"/>
              </w:rPr>
            </w:pPr>
            <w:r w:rsidRPr="00196237">
              <w:rPr>
                <w:rFonts w:ascii="Times New Roman" w:hAnsi="Times New Roman"/>
                <w:b/>
                <w:szCs w:val="26"/>
              </w:rPr>
              <w:t>Chỉ tiêu TS</w:t>
            </w:r>
          </w:p>
        </w:tc>
        <w:tc>
          <w:tcPr>
            <w:tcW w:w="1329" w:type="dxa"/>
            <w:shd w:val="clear" w:color="auto" w:fill="auto"/>
            <w:vAlign w:val="center"/>
          </w:tcPr>
          <w:p w:rsidR="00E7076D" w:rsidRPr="00196237" w:rsidRDefault="00E7076D">
            <w:pPr>
              <w:spacing w:before="120" w:after="120" w:line="360" w:lineRule="auto"/>
              <w:jc w:val="center"/>
              <w:rPr>
                <w:rFonts w:ascii="Times New Roman" w:hAnsi="Times New Roman"/>
                <w:b/>
                <w:szCs w:val="26"/>
              </w:rPr>
            </w:pPr>
            <w:r w:rsidRPr="00196237">
              <w:rPr>
                <w:rFonts w:ascii="Times New Roman" w:hAnsi="Times New Roman"/>
                <w:b/>
                <w:szCs w:val="26"/>
              </w:rPr>
              <w:t>Số nhập học</w:t>
            </w:r>
          </w:p>
        </w:tc>
        <w:tc>
          <w:tcPr>
            <w:tcW w:w="1335" w:type="dxa"/>
            <w:shd w:val="clear" w:color="auto" w:fill="auto"/>
            <w:vAlign w:val="center"/>
          </w:tcPr>
          <w:p w:rsidR="00E7076D" w:rsidRPr="00196237" w:rsidRDefault="00E7076D">
            <w:pPr>
              <w:spacing w:before="120" w:after="120" w:line="360" w:lineRule="auto"/>
              <w:jc w:val="center"/>
              <w:rPr>
                <w:rFonts w:ascii="Times New Roman" w:hAnsi="Times New Roman"/>
                <w:b/>
                <w:szCs w:val="26"/>
              </w:rPr>
            </w:pPr>
            <w:r w:rsidRPr="00196237">
              <w:rPr>
                <w:rFonts w:ascii="Times New Roman" w:hAnsi="Times New Roman"/>
                <w:b/>
                <w:szCs w:val="26"/>
              </w:rPr>
              <w:t>Chỉ tiêu TS</w:t>
            </w:r>
          </w:p>
        </w:tc>
        <w:tc>
          <w:tcPr>
            <w:tcW w:w="1329" w:type="dxa"/>
            <w:shd w:val="clear" w:color="auto" w:fill="auto"/>
            <w:vAlign w:val="center"/>
          </w:tcPr>
          <w:p w:rsidR="00E7076D" w:rsidRPr="00196237" w:rsidRDefault="00E7076D">
            <w:pPr>
              <w:spacing w:before="120" w:after="120" w:line="360" w:lineRule="auto"/>
              <w:jc w:val="center"/>
              <w:rPr>
                <w:rFonts w:ascii="Times New Roman" w:hAnsi="Times New Roman"/>
                <w:b/>
                <w:szCs w:val="26"/>
              </w:rPr>
            </w:pPr>
            <w:r w:rsidRPr="00196237">
              <w:rPr>
                <w:rFonts w:ascii="Times New Roman" w:hAnsi="Times New Roman"/>
                <w:b/>
                <w:szCs w:val="26"/>
              </w:rPr>
              <w:t>Số nhập học</w:t>
            </w:r>
          </w:p>
        </w:tc>
        <w:tc>
          <w:tcPr>
            <w:tcW w:w="1313" w:type="dxa"/>
            <w:vMerge/>
            <w:shd w:val="clear" w:color="auto" w:fill="auto"/>
            <w:vAlign w:val="center"/>
          </w:tcPr>
          <w:p w:rsidR="00E7076D" w:rsidRPr="00196237" w:rsidRDefault="00E7076D">
            <w:pPr>
              <w:spacing w:before="120" w:after="120" w:line="360" w:lineRule="auto"/>
              <w:jc w:val="center"/>
              <w:rPr>
                <w:rFonts w:ascii="Times New Roman" w:hAnsi="Times New Roman"/>
                <w:b/>
                <w:szCs w:val="26"/>
              </w:rPr>
            </w:pPr>
          </w:p>
        </w:tc>
      </w:tr>
      <w:tr w:rsidR="00E7076D" w:rsidRPr="00196237" w:rsidTr="00C7486F">
        <w:tc>
          <w:tcPr>
            <w:tcW w:w="704" w:type="dxa"/>
            <w:shd w:val="clear" w:color="auto" w:fill="auto"/>
          </w:tcPr>
          <w:p w:rsidR="00E7076D" w:rsidRPr="00196237" w:rsidRDefault="00E7076D">
            <w:pPr>
              <w:spacing w:before="120" w:after="120" w:line="360" w:lineRule="auto"/>
              <w:jc w:val="center"/>
              <w:rPr>
                <w:rFonts w:ascii="Times New Roman" w:hAnsi="Times New Roman"/>
                <w:szCs w:val="26"/>
              </w:rPr>
              <w:pPrChange w:id="278" w:author="VPK THUYSAN" w:date="2021-07-01T11:47:00Z">
                <w:pPr>
                  <w:spacing w:before="120" w:after="120"/>
                  <w:jc w:val="center"/>
                </w:pPr>
              </w:pPrChange>
            </w:pPr>
            <w:r w:rsidRPr="00196237">
              <w:rPr>
                <w:rFonts w:ascii="Times New Roman" w:hAnsi="Times New Roman"/>
                <w:szCs w:val="26"/>
              </w:rPr>
              <w:t>1</w:t>
            </w:r>
          </w:p>
        </w:tc>
        <w:tc>
          <w:tcPr>
            <w:tcW w:w="1744" w:type="dxa"/>
            <w:shd w:val="clear" w:color="auto" w:fill="auto"/>
          </w:tcPr>
          <w:p w:rsidR="00E7076D" w:rsidRPr="00196237" w:rsidRDefault="00E7076D">
            <w:pPr>
              <w:spacing w:before="120" w:after="120" w:line="360" w:lineRule="auto"/>
              <w:jc w:val="center"/>
              <w:rPr>
                <w:rFonts w:ascii="Times New Roman" w:hAnsi="Times New Roman"/>
                <w:szCs w:val="26"/>
              </w:rPr>
              <w:pPrChange w:id="279" w:author="VPK THUYSAN" w:date="2021-07-01T11:47:00Z">
                <w:pPr>
                  <w:spacing w:before="120" w:after="120"/>
                  <w:jc w:val="center"/>
                </w:pPr>
              </w:pPrChange>
            </w:pPr>
            <w:r w:rsidRPr="00196237">
              <w:rPr>
                <w:rFonts w:ascii="Times New Roman" w:hAnsi="Times New Roman"/>
                <w:szCs w:val="26"/>
              </w:rPr>
              <w:t>2021-2022</w:t>
            </w:r>
          </w:p>
        </w:tc>
        <w:tc>
          <w:tcPr>
            <w:tcW w:w="1534" w:type="dxa"/>
            <w:shd w:val="clear" w:color="auto" w:fill="auto"/>
          </w:tcPr>
          <w:p w:rsidR="00E7076D" w:rsidRDefault="00E7076D">
            <w:pPr>
              <w:spacing w:before="120" w:after="120" w:line="360" w:lineRule="auto"/>
              <w:jc w:val="center"/>
              <w:rPr>
                <w:rFonts w:ascii="Times New Roman" w:hAnsi="Times New Roman"/>
                <w:szCs w:val="26"/>
              </w:rPr>
              <w:pPrChange w:id="280" w:author="VPK THUYSAN" w:date="2021-07-01T11:47:00Z">
                <w:pPr>
                  <w:spacing w:before="120" w:after="120"/>
                  <w:jc w:val="center"/>
                </w:pPr>
              </w:pPrChange>
            </w:pPr>
            <w:r>
              <w:rPr>
                <w:rFonts w:ascii="Times New Roman" w:hAnsi="Times New Roman"/>
                <w:szCs w:val="26"/>
              </w:rPr>
              <w:t>0</w:t>
            </w:r>
          </w:p>
          <w:p w:rsidR="00E7076D" w:rsidRPr="00196237" w:rsidRDefault="00E7076D">
            <w:pPr>
              <w:spacing w:before="120" w:after="120" w:line="360" w:lineRule="auto"/>
              <w:jc w:val="center"/>
              <w:rPr>
                <w:rFonts w:ascii="Times New Roman" w:hAnsi="Times New Roman"/>
                <w:szCs w:val="26"/>
              </w:rPr>
              <w:pPrChange w:id="281" w:author="VPK THUYSAN" w:date="2021-07-01T11:47:00Z">
                <w:pPr>
                  <w:spacing w:before="120" w:after="120"/>
                  <w:jc w:val="center"/>
                </w:pPr>
              </w:pPrChange>
            </w:pPr>
            <w:r>
              <w:rPr>
                <w:rFonts w:ascii="Times New Roman" w:hAnsi="Times New Roman"/>
                <w:szCs w:val="26"/>
              </w:rPr>
              <w:t>15-20 HV</w:t>
            </w:r>
          </w:p>
        </w:tc>
        <w:tc>
          <w:tcPr>
            <w:tcW w:w="1329" w:type="dxa"/>
            <w:shd w:val="clear" w:color="auto" w:fill="auto"/>
          </w:tcPr>
          <w:p w:rsidR="00E7076D" w:rsidRDefault="00E7076D">
            <w:pPr>
              <w:spacing w:before="120" w:after="120" w:line="360" w:lineRule="auto"/>
              <w:jc w:val="center"/>
              <w:rPr>
                <w:rFonts w:ascii="Times New Roman" w:hAnsi="Times New Roman"/>
                <w:szCs w:val="26"/>
              </w:rPr>
              <w:pPrChange w:id="282" w:author="VPK THUYSAN" w:date="2021-07-01T11:47:00Z">
                <w:pPr>
                  <w:spacing w:before="120" w:after="120"/>
                  <w:jc w:val="center"/>
                </w:pPr>
              </w:pPrChange>
            </w:pPr>
            <w:r>
              <w:rPr>
                <w:rFonts w:ascii="Times New Roman" w:hAnsi="Times New Roman"/>
                <w:szCs w:val="26"/>
              </w:rPr>
              <w:t>1-2 NCS</w:t>
            </w:r>
          </w:p>
          <w:p w:rsidR="00E7076D" w:rsidRPr="00196237" w:rsidRDefault="00E7076D">
            <w:pPr>
              <w:spacing w:before="120" w:after="120" w:line="360" w:lineRule="auto"/>
              <w:jc w:val="center"/>
              <w:rPr>
                <w:rFonts w:ascii="Times New Roman" w:hAnsi="Times New Roman"/>
                <w:szCs w:val="26"/>
              </w:rPr>
              <w:pPrChange w:id="283" w:author="VPK THUYSAN" w:date="2021-07-01T11:47:00Z">
                <w:pPr>
                  <w:spacing w:before="120" w:after="120"/>
                  <w:jc w:val="center"/>
                </w:pPr>
              </w:pPrChange>
            </w:pPr>
            <w:r>
              <w:rPr>
                <w:rFonts w:ascii="Times New Roman" w:hAnsi="Times New Roman"/>
                <w:szCs w:val="26"/>
              </w:rPr>
              <w:t>10-15 HV</w:t>
            </w:r>
          </w:p>
        </w:tc>
        <w:tc>
          <w:tcPr>
            <w:tcW w:w="1335" w:type="dxa"/>
            <w:shd w:val="clear" w:color="auto" w:fill="auto"/>
          </w:tcPr>
          <w:p w:rsidR="00E7076D" w:rsidRPr="00196237" w:rsidRDefault="00E7076D">
            <w:pPr>
              <w:spacing w:before="120" w:after="120" w:line="360" w:lineRule="auto"/>
              <w:jc w:val="center"/>
              <w:rPr>
                <w:rFonts w:ascii="Times New Roman" w:hAnsi="Times New Roman"/>
                <w:szCs w:val="26"/>
              </w:rPr>
              <w:pPrChange w:id="284" w:author="VPK THUYSAN" w:date="2021-07-01T11:47:00Z">
                <w:pPr>
                  <w:spacing w:before="120" w:after="120"/>
                  <w:jc w:val="center"/>
                </w:pPr>
              </w:pPrChange>
            </w:pPr>
            <w:del w:id="285" w:author="Dell Inspiron" w:date="2021-06-25T22:38:00Z">
              <w:r w:rsidDel="00A22272">
                <w:rPr>
                  <w:rFonts w:ascii="Times New Roman" w:hAnsi="Times New Roman"/>
                  <w:szCs w:val="26"/>
                </w:rPr>
                <w:delText>70</w:delText>
              </w:r>
            </w:del>
            <w:ins w:id="286" w:author="Dell Inspiron" w:date="2021-06-25T22:38:00Z">
              <w:r w:rsidR="00A22272">
                <w:rPr>
                  <w:rFonts w:ascii="Times New Roman" w:hAnsi="Times New Roman"/>
                  <w:szCs w:val="26"/>
                </w:rPr>
                <w:t>80</w:t>
              </w:r>
            </w:ins>
          </w:p>
        </w:tc>
        <w:tc>
          <w:tcPr>
            <w:tcW w:w="1329" w:type="dxa"/>
            <w:shd w:val="clear" w:color="auto" w:fill="auto"/>
          </w:tcPr>
          <w:p w:rsidR="00E7076D" w:rsidRPr="00196237" w:rsidRDefault="00E7076D">
            <w:pPr>
              <w:spacing w:before="120" w:after="120" w:line="360" w:lineRule="auto"/>
              <w:jc w:val="center"/>
              <w:rPr>
                <w:rFonts w:ascii="Times New Roman" w:hAnsi="Times New Roman"/>
                <w:szCs w:val="26"/>
              </w:rPr>
              <w:pPrChange w:id="287" w:author="VPK THUYSAN" w:date="2021-07-01T11:47:00Z">
                <w:pPr>
                  <w:spacing w:before="120" w:after="120"/>
                  <w:jc w:val="center"/>
                </w:pPr>
              </w:pPrChange>
            </w:pPr>
            <w:del w:id="288" w:author="Dell Inspiron" w:date="2021-06-25T22:38:00Z">
              <w:r w:rsidDel="00A22272">
                <w:rPr>
                  <w:rFonts w:ascii="Times New Roman" w:hAnsi="Times New Roman"/>
                  <w:szCs w:val="26"/>
                </w:rPr>
                <w:delText>50</w:delText>
              </w:r>
            </w:del>
            <w:ins w:id="289" w:author="Dell Inspiron" w:date="2021-06-25T22:38:00Z">
              <w:r w:rsidR="00A22272">
                <w:rPr>
                  <w:rFonts w:ascii="Times New Roman" w:hAnsi="Times New Roman"/>
                  <w:szCs w:val="26"/>
                </w:rPr>
                <w:t>60</w:t>
              </w:r>
            </w:ins>
          </w:p>
        </w:tc>
        <w:tc>
          <w:tcPr>
            <w:tcW w:w="1313" w:type="dxa"/>
            <w:shd w:val="clear" w:color="auto" w:fill="auto"/>
          </w:tcPr>
          <w:p w:rsidR="00E7076D" w:rsidRPr="00196237" w:rsidRDefault="00E7076D">
            <w:pPr>
              <w:spacing w:before="120" w:after="120" w:line="360" w:lineRule="auto"/>
              <w:jc w:val="center"/>
              <w:rPr>
                <w:rFonts w:ascii="Times New Roman" w:hAnsi="Times New Roman"/>
                <w:szCs w:val="26"/>
              </w:rPr>
              <w:pPrChange w:id="290" w:author="VPK THUYSAN" w:date="2021-07-01T11:47:00Z">
                <w:pPr>
                  <w:spacing w:before="120" w:after="120"/>
                  <w:jc w:val="center"/>
                </w:pPr>
              </w:pPrChange>
            </w:pPr>
            <w:r>
              <w:rPr>
                <w:rFonts w:ascii="Times New Roman" w:hAnsi="Times New Roman"/>
                <w:szCs w:val="26"/>
              </w:rPr>
              <w:t>2 ngành</w:t>
            </w:r>
          </w:p>
        </w:tc>
      </w:tr>
      <w:tr w:rsidR="00E7076D" w:rsidRPr="00196237" w:rsidTr="00C7486F">
        <w:tc>
          <w:tcPr>
            <w:tcW w:w="704" w:type="dxa"/>
            <w:shd w:val="clear" w:color="auto" w:fill="auto"/>
          </w:tcPr>
          <w:p w:rsidR="00E7076D" w:rsidRPr="00196237" w:rsidRDefault="00E7076D">
            <w:pPr>
              <w:spacing w:before="120" w:after="120" w:line="360" w:lineRule="auto"/>
              <w:jc w:val="center"/>
              <w:rPr>
                <w:rFonts w:ascii="Times New Roman" w:hAnsi="Times New Roman"/>
                <w:szCs w:val="26"/>
              </w:rPr>
              <w:pPrChange w:id="291" w:author="VPK THUYSAN" w:date="2021-07-01T11:47:00Z">
                <w:pPr>
                  <w:spacing w:before="120" w:after="120"/>
                  <w:jc w:val="center"/>
                </w:pPr>
              </w:pPrChange>
            </w:pPr>
            <w:r w:rsidRPr="00196237">
              <w:rPr>
                <w:rFonts w:ascii="Times New Roman" w:hAnsi="Times New Roman"/>
                <w:szCs w:val="26"/>
              </w:rPr>
              <w:t>2</w:t>
            </w:r>
          </w:p>
        </w:tc>
        <w:tc>
          <w:tcPr>
            <w:tcW w:w="1744" w:type="dxa"/>
            <w:shd w:val="clear" w:color="auto" w:fill="auto"/>
          </w:tcPr>
          <w:p w:rsidR="00E7076D" w:rsidRPr="00196237" w:rsidRDefault="00E7076D">
            <w:pPr>
              <w:spacing w:before="120" w:after="120" w:line="360" w:lineRule="auto"/>
              <w:jc w:val="center"/>
              <w:rPr>
                <w:rFonts w:ascii="Times New Roman" w:hAnsi="Times New Roman"/>
                <w:szCs w:val="26"/>
              </w:rPr>
              <w:pPrChange w:id="292" w:author="VPK THUYSAN" w:date="2021-07-01T11:47:00Z">
                <w:pPr>
                  <w:spacing w:before="120" w:after="120"/>
                  <w:jc w:val="center"/>
                </w:pPr>
              </w:pPrChange>
            </w:pPr>
            <w:r w:rsidRPr="00196237">
              <w:rPr>
                <w:rFonts w:ascii="Times New Roman" w:hAnsi="Times New Roman"/>
                <w:szCs w:val="26"/>
              </w:rPr>
              <w:t>2022-2023</w:t>
            </w:r>
          </w:p>
        </w:tc>
        <w:tc>
          <w:tcPr>
            <w:tcW w:w="1534" w:type="dxa"/>
            <w:shd w:val="clear" w:color="auto" w:fill="auto"/>
          </w:tcPr>
          <w:p w:rsidR="00E7076D" w:rsidRDefault="00E7076D">
            <w:pPr>
              <w:spacing w:before="120" w:after="120" w:line="360" w:lineRule="auto"/>
              <w:jc w:val="center"/>
              <w:rPr>
                <w:rFonts w:ascii="Times New Roman" w:hAnsi="Times New Roman"/>
                <w:szCs w:val="26"/>
              </w:rPr>
              <w:pPrChange w:id="293" w:author="VPK THUYSAN" w:date="2021-07-01T11:47:00Z">
                <w:pPr>
                  <w:spacing w:before="120" w:after="120"/>
                  <w:jc w:val="center"/>
                </w:pPr>
              </w:pPrChange>
            </w:pPr>
            <w:r>
              <w:rPr>
                <w:rFonts w:ascii="Times New Roman" w:hAnsi="Times New Roman"/>
                <w:szCs w:val="26"/>
              </w:rPr>
              <w:t>2</w:t>
            </w:r>
          </w:p>
          <w:p w:rsidR="00E7076D" w:rsidRPr="00196237" w:rsidRDefault="00E7076D">
            <w:pPr>
              <w:spacing w:before="120" w:after="120" w:line="360" w:lineRule="auto"/>
              <w:jc w:val="center"/>
              <w:rPr>
                <w:rFonts w:ascii="Times New Roman" w:hAnsi="Times New Roman"/>
                <w:szCs w:val="26"/>
              </w:rPr>
              <w:pPrChange w:id="294" w:author="VPK THUYSAN" w:date="2021-07-01T11:47:00Z">
                <w:pPr>
                  <w:spacing w:before="120" w:after="120"/>
                  <w:jc w:val="center"/>
                </w:pPr>
              </w:pPrChange>
            </w:pPr>
            <w:r>
              <w:rPr>
                <w:rFonts w:ascii="Times New Roman" w:hAnsi="Times New Roman"/>
                <w:szCs w:val="26"/>
              </w:rPr>
              <w:t>15-20 HV</w:t>
            </w:r>
          </w:p>
        </w:tc>
        <w:tc>
          <w:tcPr>
            <w:tcW w:w="1329" w:type="dxa"/>
            <w:shd w:val="clear" w:color="auto" w:fill="auto"/>
          </w:tcPr>
          <w:p w:rsidR="00E7076D" w:rsidRDefault="00E7076D">
            <w:pPr>
              <w:spacing w:before="120" w:after="120" w:line="360" w:lineRule="auto"/>
              <w:jc w:val="center"/>
              <w:rPr>
                <w:rFonts w:ascii="Times New Roman" w:hAnsi="Times New Roman"/>
                <w:szCs w:val="26"/>
              </w:rPr>
              <w:pPrChange w:id="295" w:author="VPK THUYSAN" w:date="2021-07-01T11:47:00Z">
                <w:pPr>
                  <w:spacing w:before="120" w:after="120"/>
                  <w:jc w:val="center"/>
                </w:pPr>
              </w:pPrChange>
            </w:pPr>
            <w:r>
              <w:rPr>
                <w:rFonts w:ascii="Times New Roman" w:hAnsi="Times New Roman"/>
                <w:szCs w:val="26"/>
              </w:rPr>
              <w:t>1-2 NCS</w:t>
            </w:r>
          </w:p>
          <w:p w:rsidR="00E7076D" w:rsidRPr="00196237" w:rsidRDefault="00E7076D">
            <w:pPr>
              <w:spacing w:before="120" w:after="120" w:line="360" w:lineRule="auto"/>
              <w:jc w:val="center"/>
              <w:rPr>
                <w:rFonts w:ascii="Times New Roman" w:hAnsi="Times New Roman"/>
                <w:szCs w:val="26"/>
              </w:rPr>
              <w:pPrChange w:id="296" w:author="VPK THUYSAN" w:date="2021-07-01T11:47:00Z">
                <w:pPr>
                  <w:spacing w:before="120" w:after="120"/>
                  <w:jc w:val="center"/>
                </w:pPr>
              </w:pPrChange>
            </w:pPr>
            <w:r>
              <w:rPr>
                <w:rFonts w:ascii="Times New Roman" w:hAnsi="Times New Roman"/>
                <w:szCs w:val="26"/>
              </w:rPr>
              <w:t>10-15 HV</w:t>
            </w:r>
          </w:p>
        </w:tc>
        <w:tc>
          <w:tcPr>
            <w:tcW w:w="1335" w:type="dxa"/>
            <w:shd w:val="clear" w:color="auto" w:fill="auto"/>
          </w:tcPr>
          <w:p w:rsidR="00E7076D" w:rsidRPr="00196237" w:rsidRDefault="00E7076D">
            <w:pPr>
              <w:spacing w:before="120" w:after="120" w:line="360" w:lineRule="auto"/>
              <w:jc w:val="center"/>
              <w:rPr>
                <w:rFonts w:ascii="Times New Roman" w:hAnsi="Times New Roman"/>
                <w:szCs w:val="26"/>
              </w:rPr>
              <w:pPrChange w:id="297" w:author="VPK THUYSAN" w:date="2021-07-01T11:47:00Z">
                <w:pPr>
                  <w:spacing w:before="120" w:after="120"/>
                  <w:jc w:val="center"/>
                </w:pPr>
              </w:pPrChange>
            </w:pPr>
            <w:del w:id="298" w:author="Dell Inspiron" w:date="2021-06-25T22:38:00Z">
              <w:r w:rsidDel="00A22272">
                <w:rPr>
                  <w:rFonts w:ascii="Times New Roman" w:hAnsi="Times New Roman"/>
                  <w:szCs w:val="26"/>
                </w:rPr>
                <w:delText>70</w:delText>
              </w:r>
            </w:del>
            <w:ins w:id="299" w:author="Dell Inspiron" w:date="2021-06-25T22:38:00Z">
              <w:r w:rsidR="00A22272">
                <w:rPr>
                  <w:rFonts w:ascii="Times New Roman" w:hAnsi="Times New Roman"/>
                  <w:szCs w:val="26"/>
                </w:rPr>
                <w:t>80</w:t>
              </w:r>
            </w:ins>
          </w:p>
        </w:tc>
        <w:tc>
          <w:tcPr>
            <w:tcW w:w="1329" w:type="dxa"/>
            <w:shd w:val="clear" w:color="auto" w:fill="auto"/>
          </w:tcPr>
          <w:p w:rsidR="00E7076D" w:rsidRPr="00196237" w:rsidRDefault="00E7076D">
            <w:pPr>
              <w:spacing w:before="120" w:after="120" w:line="360" w:lineRule="auto"/>
              <w:jc w:val="center"/>
              <w:rPr>
                <w:rFonts w:ascii="Times New Roman" w:hAnsi="Times New Roman"/>
                <w:szCs w:val="26"/>
              </w:rPr>
              <w:pPrChange w:id="300" w:author="VPK THUYSAN" w:date="2021-07-01T11:47:00Z">
                <w:pPr>
                  <w:spacing w:before="120" w:after="120"/>
                  <w:jc w:val="center"/>
                </w:pPr>
              </w:pPrChange>
            </w:pPr>
            <w:del w:id="301" w:author="Dell Inspiron" w:date="2021-06-25T22:38:00Z">
              <w:r w:rsidDel="00A22272">
                <w:rPr>
                  <w:rFonts w:ascii="Times New Roman" w:hAnsi="Times New Roman"/>
                  <w:szCs w:val="26"/>
                </w:rPr>
                <w:delText>50</w:delText>
              </w:r>
            </w:del>
            <w:ins w:id="302" w:author="Dell Inspiron" w:date="2021-06-25T22:38:00Z">
              <w:r w:rsidR="00A22272">
                <w:rPr>
                  <w:rFonts w:ascii="Times New Roman" w:hAnsi="Times New Roman"/>
                  <w:szCs w:val="26"/>
                </w:rPr>
                <w:t>60</w:t>
              </w:r>
            </w:ins>
          </w:p>
        </w:tc>
        <w:tc>
          <w:tcPr>
            <w:tcW w:w="1313" w:type="dxa"/>
            <w:shd w:val="clear" w:color="auto" w:fill="auto"/>
          </w:tcPr>
          <w:p w:rsidR="00E7076D" w:rsidRPr="00196237" w:rsidRDefault="00E7076D">
            <w:pPr>
              <w:spacing w:before="120" w:after="120" w:line="360" w:lineRule="auto"/>
              <w:jc w:val="center"/>
              <w:rPr>
                <w:rFonts w:ascii="Times New Roman" w:hAnsi="Times New Roman"/>
                <w:szCs w:val="26"/>
              </w:rPr>
              <w:pPrChange w:id="303" w:author="VPK THUYSAN" w:date="2021-07-01T11:47:00Z">
                <w:pPr>
                  <w:spacing w:before="120" w:after="120"/>
                  <w:jc w:val="center"/>
                </w:pPr>
              </w:pPrChange>
            </w:pPr>
          </w:p>
        </w:tc>
      </w:tr>
      <w:tr w:rsidR="00E7076D" w:rsidRPr="00196237" w:rsidTr="00C7486F">
        <w:tblPrEx>
          <w:tblLook w:val="04A0" w:firstRow="1" w:lastRow="0" w:firstColumn="1" w:lastColumn="0" w:noHBand="0" w:noVBand="1"/>
        </w:tblPrEx>
        <w:tc>
          <w:tcPr>
            <w:tcW w:w="704" w:type="dxa"/>
            <w:shd w:val="clear" w:color="auto" w:fill="auto"/>
          </w:tcPr>
          <w:p w:rsidR="00E7076D" w:rsidRPr="00196237" w:rsidRDefault="00E7076D">
            <w:pPr>
              <w:spacing w:before="120" w:after="120" w:line="360" w:lineRule="auto"/>
              <w:jc w:val="center"/>
              <w:rPr>
                <w:rFonts w:ascii="Times New Roman" w:hAnsi="Times New Roman"/>
                <w:szCs w:val="26"/>
              </w:rPr>
              <w:pPrChange w:id="304" w:author="VPK THUYSAN" w:date="2021-07-01T11:47:00Z">
                <w:pPr>
                  <w:spacing w:before="120" w:after="120"/>
                  <w:jc w:val="center"/>
                </w:pPr>
              </w:pPrChange>
            </w:pPr>
            <w:r w:rsidRPr="00196237">
              <w:rPr>
                <w:rFonts w:ascii="Times New Roman" w:hAnsi="Times New Roman"/>
                <w:szCs w:val="26"/>
              </w:rPr>
              <w:t>3</w:t>
            </w:r>
          </w:p>
        </w:tc>
        <w:tc>
          <w:tcPr>
            <w:tcW w:w="1744" w:type="dxa"/>
            <w:shd w:val="clear" w:color="auto" w:fill="auto"/>
          </w:tcPr>
          <w:p w:rsidR="00E7076D" w:rsidRPr="00196237" w:rsidRDefault="00E7076D">
            <w:pPr>
              <w:spacing w:before="120" w:after="120" w:line="360" w:lineRule="auto"/>
              <w:jc w:val="center"/>
              <w:rPr>
                <w:rFonts w:ascii="Times New Roman" w:hAnsi="Times New Roman"/>
                <w:szCs w:val="26"/>
              </w:rPr>
              <w:pPrChange w:id="305" w:author="VPK THUYSAN" w:date="2021-07-01T11:47:00Z">
                <w:pPr>
                  <w:spacing w:before="120" w:after="120"/>
                  <w:jc w:val="center"/>
                </w:pPr>
              </w:pPrChange>
            </w:pPr>
            <w:r w:rsidRPr="00196237">
              <w:rPr>
                <w:rFonts w:ascii="Times New Roman" w:hAnsi="Times New Roman"/>
                <w:szCs w:val="26"/>
              </w:rPr>
              <w:t>2023-2024</w:t>
            </w:r>
          </w:p>
        </w:tc>
        <w:tc>
          <w:tcPr>
            <w:tcW w:w="1534" w:type="dxa"/>
            <w:shd w:val="clear" w:color="auto" w:fill="auto"/>
          </w:tcPr>
          <w:p w:rsidR="00E7076D" w:rsidRDefault="00E7076D">
            <w:pPr>
              <w:spacing w:before="120" w:after="120" w:line="360" w:lineRule="auto"/>
              <w:jc w:val="center"/>
              <w:rPr>
                <w:rFonts w:ascii="Times New Roman" w:hAnsi="Times New Roman"/>
                <w:szCs w:val="26"/>
              </w:rPr>
              <w:pPrChange w:id="306" w:author="VPK THUYSAN" w:date="2021-07-01T11:47:00Z">
                <w:pPr>
                  <w:spacing w:before="120" w:after="120"/>
                  <w:jc w:val="center"/>
                </w:pPr>
              </w:pPrChange>
            </w:pPr>
            <w:r>
              <w:rPr>
                <w:rFonts w:ascii="Times New Roman" w:hAnsi="Times New Roman"/>
                <w:szCs w:val="26"/>
              </w:rPr>
              <w:t>2</w:t>
            </w:r>
          </w:p>
          <w:p w:rsidR="00E7076D" w:rsidRPr="00196237" w:rsidRDefault="00E7076D">
            <w:pPr>
              <w:spacing w:before="120" w:after="120" w:line="360" w:lineRule="auto"/>
              <w:jc w:val="center"/>
              <w:rPr>
                <w:rFonts w:ascii="Times New Roman" w:hAnsi="Times New Roman"/>
                <w:szCs w:val="26"/>
              </w:rPr>
              <w:pPrChange w:id="307" w:author="VPK THUYSAN" w:date="2021-07-01T11:47:00Z">
                <w:pPr>
                  <w:spacing w:before="120" w:after="120"/>
                  <w:jc w:val="center"/>
                </w:pPr>
              </w:pPrChange>
            </w:pPr>
            <w:r>
              <w:rPr>
                <w:rFonts w:ascii="Times New Roman" w:hAnsi="Times New Roman"/>
                <w:szCs w:val="26"/>
              </w:rPr>
              <w:t>15-20 HV</w:t>
            </w:r>
          </w:p>
        </w:tc>
        <w:tc>
          <w:tcPr>
            <w:tcW w:w="1329" w:type="dxa"/>
            <w:shd w:val="clear" w:color="auto" w:fill="auto"/>
          </w:tcPr>
          <w:p w:rsidR="00E7076D" w:rsidRDefault="00E7076D">
            <w:pPr>
              <w:spacing w:before="120" w:after="120" w:line="360" w:lineRule="auto"/>
              <w:jc w:val="center"/>
              <w:rPr>
                <w:rFonts w:ascii="Times New Roman" w:hAnsi="Times New Roman"/>
                <w:szCs w:val="26"/>
              </w:rPr>
              <w:pPrChange w:id="308" w:author="VPK THUYSAN" w:date="2021-07-01T11:47:00Z">
                <w:pPr>
                  <w:spacing w:before="120" w:after="120"/>
                  <w:jc w:val="center"/>
                </w:pPr>
              </w:pPrChange>
            </w:pPr>
            <w:r>
              <w:rPr>
                <w:rFonts w:ascii="Times New Roman" w:hAnsi="Times New Roman"/>
                <w:szCs w:val="26"/>
              </w:rPr>
              <w:t>1-2 NCS</w:t>
            </w:r>
          </w:p>
          <w:p w:rsidR="00E7076D" w:rsidRPr="00196237" w:rsidRDefault="00E7076D">
            <w:pPr>
              <w:spacing w:before="120" w:after="120" w:line="360" w:lineRule="auto"/>
              <w:jc w:val="center"/>
              <w:rPr>
                <w:rFonts w:ascii="Times New Roman" w:hAnsi="Times New Roman"/>
                <w:szCs w:val="26"/>
              </w:rPr>
              <w:pPrChange w:id="309" w:author="VPK THUYSAN" w:date="2021-07-01T11:47:00Z">
                <w:pPr>
                  <w:spacing w:before="120" w:after="120"/>
                  <w:jc w:val="center"/>
                </w:pPr>
              </w:pPrChange>
            </w:pPr>
            <w:r>
              <w:rPr>
                <w:rFonts w:ascii="Times New Roman" w:hAnsi="Times New Roman"/>
                <w:szCs w:val="26"/>
              </w:rPr>
              <w:t>10-15 HV</w:t>
            </w:r>
          </w:p>
        </w:tc>
        <w:tc>
          <w:tcPr>
            <w:tcW w:w="1335" w:type="dxa"/>
            <w:shd w:val="clear" w:color="auto" w:fill="auto"/>
          </w:tcPr>
          <w:p w:rsidR="00E7076D" w:rsidRPr="00196237" w:rsidRDefault="00E7076D">
            <w:pPr>
              <w:spacing w:before="120" w:after="120" w:line="360" w:lineRule="auto"/>
              <w:jc w:val="center"/>
              <w:rPr>
                <w:rFonts w:ascii="Times New Roman" w:hAnsi="Times New Roman"/>
                <w:szCs w:val="26"/>
              </w:rPr>
              <w:pPrChange w:id="310" w:author="VPK THUYSAN" w:date="2021-07-01T11:47:00Z">
                <w:pPr>
                  <w:spacing w:before="120" w:after="120"/>
                  <w:jc w:val="center"/>
                </w:pPr>
              </w:pPrChange>
            </w:pPr>
            <w:del w:id="311" w:author="Dell Inspiron" w:date="2021-06-25T22:38:00Z">
              <w:r w:rsidDel="00A22272">
                <w:rPr>
                  <w:rFonts w:ascii="Times New Roman" w:hAnsi="Times New Roman"/>
                  <w:szCs w:val="26"/>
                </w:rPr>
                <w:delText>70</w:delText>
              </w:r>
            </w:del>
            <w:ins w:id="312" w:author="Dell Inspiron" w:date="2021-06-25T22:38:00Z">
              <w:r w:rsidR="00A22272">
                <w:rPr>
                  <w:rFonts w:ascii="Times New Roman" w:hAnsi="Times New Roman"/>
                  <w:szCs w:val="26"/>
                </w:rPr>
                <w:t>80</w:t>
              </w:r>
            </w:ins>
          </w:p>
        </w:tc>
        <w:tc>
          <w:tcPr>
            <w:tcW w:w="1329" w:type="dxa"/>
            <w:shd w:val="clear" w:color="auto" w:fill="auto"/>
          </w:tcPr>
          <w:p w:rsidR="00E7076D" w:rsidRPr="00196237" w:rsidRDefault="00E7076D">
            <w:pPr>
              <w:spacing w:before="120" w:after="120" w:line="360" w:lineRule="auto"/>
              <w:jc w:val="center"/>
              <w:rPr>
                <w:rFonts w:ascii="Times New Roman" w:hAnsi="Times New Roman"/>
                <w:szCs w:val="26"/>
              </w:rPr>
              <w:pPrChange w:id="313" w:author="VPK THUYSAN" w:date="2021-07-01T11:47:00Z">
                <w:pPr>
                  <w:spacing w:before="120" w:after="120"/>
                  <w:jc w:val="center"/>
                </w:pPr>
              </w:pPrChange>
            </w:pPr>
            <w:del w:id="314" w:author="Dell Inspiron" w:date="2021-06-25T22:38:00Z">
              <w:r w:rsidDel="00A22272">
                <w:rPr>
                  <w:rFonts w:ascii="Times New Roman" w:hAnsi="Times New Roman"/>
                  <w:szCs w:val="26"/>
                </w:rPr>
                <w:delText>50</w:delText>
              </w:r>
            </w:del>
            <w:ins w:id="315" w:author="Dell Inspiron" w:date="2021-06-25T22:38:00Z">
              <w:r w:rsidR="00A22272">
                <w:rPr>
                  <w:rFonts w:ascii="Times New Roman" w:hAnsi="Times New Roman"/>
                  <w:szCs w:val="26"/>
                </w:rPr>
                <w:t>60</w:t>
              </w:r>
            </w:ins>
          </w:p>
        </w:tc>
        <w:tc>
          <w:tcPr>
            <w:tcW w:w="1313" w:type="dxa"/>
            <w:shd w:val="clear" w:color="auto" w:fill="auto"/>
          </w:tcPr>
          <w:p w:rsidR="00E7076D" w:rsidRPr="00196237" w:rsidRDefault="00E7076D">
            <w:pPr>
              <w:spacing w:before="120" w:after="120" w:line="360" w:lineRule="auto"/>
              <w:jc w:val="center"/>
              <w:rPr>
                <w:rFonts w:ascii="Times New Roman" w:hAnsi="Times New Roman"/>
                <w:szCs w:val="26"/>
              </w:rPr>
              <w:pPrChange w:id="316" w:author="VPK THUYSAN" w:date="2021-07-01T11:47:00Z">
                <w:pPr>
                  <w:spacing w:before="120" w:after="120"/>
                  <w:jc w:val="center"/>
                </w:pPr>
              </w:pPrChange>
            </w:pPr>
          </w:p>
        </w:tc>
      </w:tr>
      <w:tr w:rsidR="00E7076D" w:rsidRPr="00196237" w:rsidTr="00C7486F">
        <w:tblPrEx>
          <w:tblLook w:val="04A0" w:firstRow="1" w:lastRow="0" w:firstColumn="1" w:lastColumn="0" w:noHBand="0" w:noVBand="1"/>
        </w:tblPrEx>
        <w:tc>
          <w:tcPr>
            <w:tcW w:w="704" w:type="dxa"/>
            <w:shd w:val="clear" w:color="auto" w:fill="auto"/>
          </w:tcPr>
          <w:p w:rsidR="00E7076D" w:rsidRPr="00196237" w:rsidRDefault="00E7076D">
            <w:pPr>
              <w:spacing w:before="120" w:after="120" w:line="360" w:lineRule="auto"/>
              <w:jc w:val="center"/>
              <w:rPr>
                <w:rFonts w:ascii="Times New Roman" w:hAnsi="Times New Roman"/>
                <w:szCs w:val="26"/>
              </w:rPr>
              <w:pPrChange w:id="317" w:author="VPK THUYSAN" w:date="2021-07-01T11:47:00Z">
                <w:pPr>
                  <w:spacing w:before="120" w:after="120"/>
                  <w:jc w:val="center"/>
                </w:pPr>
              </w:pPrChange>
            </w:pPr>
            <w:r w:rsidRPr="00196237">
              <w:rPr>
                <w:rFonts w:ascii="Times New Roman" w:hAnsi="Times New Roman"/>
                <w:szCs w:val="26"/>
              </w:rPr>
              <w:t>4</w:t>
            </w:r>
          </w:p>
        </w:tc>
        <w:tc>
          <w:tcPr>
            <w:tcW w:w="1744" w:type="dxa"/>
            <w:shd w:val="clear" w:color="auto" w:fill="auto"/>
          </w:tcPr>
          <w:p w:rsidR="00E7076D" w:rsidRPr="00196237" w:rsidRDefault="00E7076D">
            <w:pPr>
              <w:spacing w:before="120" w:after="120" w:line="360" w:lineRule="auto"/>
              <w:jc w:val="center"/>
              <w:rPr>
                <w:rFonts w:ascii="Times New Roman" w:hAnsi="Times New Roman"/>
                <w:szCs w:val="26"/>
              </w:rPr>
              <w:pPrChange w:id="318" w:author="VPK THUYSAN" w:date="2021-07-01T11:47:00Z">
                <w:pPr>
                  <w:spacing w:before="120" w:after="120"/>
                  <w:jc w:val="center"/>
                </w:pPr>
              </w:pPrChange>
            </w:pPr>
            <w:r w:rsidRPr="00196237">
              <w:rPr>
                <w:rFonts w:ascii="Times New Roman" w:hAnsi="Times New Roman"/>
                <w:szCs w:val="26"/>
              </w:rPr>
              <w:t>2024-2025</w:t>
            </w:r>
          </w:p>
        </w:tc>
        <w:tc>
          <w:tcPr>
            <w:tcW w:w="1534" w:type="dxa"/>
            <w:shd w:val="clear" w:color="auto" w:fill="auto"/>
          </w:tcPr>
          <w:p w:rsidR="00E7076D" w:rsidRDefault="00E7076D">
            <w:pPr>
              <w:spacing w:before="120" w:after="120" w:line="360" w:lineRule="auto"/>
              <w:jc w:val="center"/>
              <w:rPr>
                <w:rFonts w:ascii="Times New Roman" w:hAnsi="Times New Roman"/>
                <w:szCs w:val="26"/>
              </w:rPr>
              <w:pPrChange w:id="319" w:author="VPK THUYSAN" w:date="2021-07-01T11:47:00Z">
                <w:pPr>
                  <w:spacing w:before="120" w:after="120"/>
                  <w:jc w:val="center"/>
                </w:pPr>
              </w:pPrChange>
            </w:pPr>
            <w:r>
              <w:rPr>
                <w:rFonts w:ascii="Times New Roman" w:hAnsi="Times New Roman"/>
                <w:szCs w:val="26"/>
              </w:rPr>
              <w:t>2</w:t>
            </w:r>
          </w:p>
          <w:p w:rsidR="00E7076D" w:rsidRPr="00196237" w:rsidRDefault="00E7076D">
            <w:pPr>
              <w:spacing w:before="120" w:after="120" w:line="360" w:lineRule="auto"/>
              <w:jc w:val="center"/>
              <w:rPr>
                <w:rFonts w:ascii="Times New Roman" w:hAnsi="Times New Roman"/>
                <w:szCs w:val="26"/>
              </w:rPr>
              <w:pPrChange w:id="320" w:author="VPK THUYSAN" w:date="2021-07-01T11:47:00Z">
                <w:pPr>
                  <w:spacing w:before="120" w:after="120"/>
                  <w:jc w:val="center"/>
                </w:pPr>
              </w:pPrChange>
            </w:pPr>
            <w:r>
              <w:rPr>
                <w:rFonts w:ascii="Times New Roman" w:hAnsi="Times New Roman"/>
                <w:szCs w:val="26"/>
              </w:rPr>
              <w:t>15-20 HV</w:t>
            </w:r>
          </w:p>
        </w:tc>
        <w:tc>
          <w:tcPr>
            <w:tcW w:w="1329" w:type="dxa"/>
            <w:shd w:val="clear" w:color="auto" w:fill="auto"/>
          </w:tcPr>
          <w:p w:rsidR="00E7076D" w:rsidRDefault="00E7076D">
            <w:pPr>
              <w:spacing w:before="120" w:after="120" w:line="360" w:lineRule="auto"/>
              <w:jc w:val="center"/>
              <w:rPr>
                <w:rFonts w:ascii="Times New Roman" w:hAnsi="Times New Roman"/>
                <w:szCs w:val="26"/>
              </w:rPr>
              <w:pPrChange w:id="321" w:author="VPK THUYSAN" w:date="2021-07-01T11:47:00Z">
                <w:pPr>
                  <w:spacing w:before="120" w:after="120"/>
                  <w:jc w:val="center"/>
                </w:pPr>
              </w:pPrChange>
            </w:pPr>
            <w:r>
              <w:rPr>
                <w:rFonts w:ascii="Times New Roman" w:hAnsi="Times New Roman"/>
                <w:szCs w:val="26"/>
              </w:rPr>
              <w:t>1-2 NCS</w:t>
            </w:r>
          </w:p>
          <w:p w:rsidR="00E7076D" w:rsidRPr="00196237" w:rsidRDefault="00E7076D">
            <w:pPr>
              <w:spacing w:before="120" w:after="120" w:line="360" w:lineRule="auto"/>
              <w:jc w:val="center"/>
              <w:rPr>
                <w:rFonts w:ascii="Times New Roman" w:hAnsi="Times New Roman"/>
                <w:szCs w:val="26"/>
              </w:rPr>
              <w:pPrChange w:id="322" w:author="VPK THUYSAN" w:date="2021-07-01T11:47:00Z">
                <w:pPr>
                  <w:spacing w:before="120" w:after="120"/>
                  <w:jc w:val="center"/>
                </w:pPr>
              </w:pPrChange>
            </w:pPr>
            <w:r>
              <w:rPr>
                <w:rFonts w:ascii="Times New Roman" w:hAnsi="Times New Roman"/>
                <w:szCs w:val="26"/>
              </w:rPr>
              <w:t>10-15 HV</w:t>
            </w:r>
          </w:p>
        </w:tc>
        <w:tc>
          <w:tcPr>
            <w:tcW w:w="1335" w:type="dxa"/>
            <w:shd w:val="clear" w:color="auto" w:fill="auto"/>
          </w:tcPr>
          <w:p w:rsidR="00E7076D" w:rsidRPr="00196237" w:rsidRDefault="00E7076D">
            <w:pPr>
              <w:spacing w:before="120" w:after="120" w:line="360" w:lineRule="auto"/>
              <w:jc w:val="center"/>
              <w:rPr>
                <w:rFonts w:ascii="Times New Roman" w:hAnsi="Times New Roman"/>
                <w:szCs w:val="26"/>
              </w:rPr>
              <w:pPrChange w:id="323" w:author="VPK THUYSAN" w:date="2021-07-01T11:47:00Z">
                <w:pPr>
                  <w:spacing w:before="120" w:after="120"/>
                  <w:jc w:val="center"/>
                </w:pPr>
              </w:pPrChange>
            </w:pPr>
            <w:del w:id="324" w:author="Dell Inspiron" w:date="2021-06-25T22:38:00Z">
              <w:r w:rsidDel="00A22272">
                <w:rPr>
                  <w:rFonts w:ascii="Times New Roman" w:hAnsi="Times New Roman"/>
                  <w:szCs w:val="26"/>
                </w:rPr>
                <w:delText>70</w:delText>
              </w:r>
            </w:del>
            <w:ins w:id="325" w:author="Dell Inspiron" w:date="2021-06-25T22:38:00Z">
              <w:r w:rsidR="00A22272">
                <w:rPr>
                  <w:rFonts w:ascii="Times New Roman" w:hAnsi="Times New Roman"/>
                  <w:szCs w:val="26"/>
                </w:rPr>
                <w:t>80</w:t>
              </w:r>
            </w:ins>
          </w:p>
        </w:tc>
        <w:tc>
          <w:tcPr>
            <w:tcW w:w="1329" w:type="dxa"/>
            <w:shd w:val="clear" w:color="auto" w:fill="auto"/>
          </w:tcPr>
          <w:p w:rsidR="00E7076D" w:rsidRPr="00196237" w:rsidRDefault="00E7076D">
            <w:pPr>
              <w:spacing w:before="120" w:after="120" w:line="360" w:lineRule="auto"/>
              <w:jc w:val="center"/>
              <w:rPr>
                <w:rFonts w:ascii="Times New Roman" w:hAnsi="Times New Roman"/>
                <w:szCs w:val="26"/>
              </w:rPr>
              <w:pPrChange w:id="326" w:author="VPK THUYSAN" w:date="2021-07-01T11:47:00Z">
                <w:pPr>
                  <w:spacing w:before="120" w:after="120"/>
                  <w:jc w:val="center"/>
                </w:pPr>
              </w:pPrChange>
            </w:pPr>
            <w:del w:id="327" w:author="Dell Inspiron" w:date="2021-06-25T22:38:00Z">
              <w:r w:rsidDel="00A22272">
                <w:rPr>
                  <w:rFonts w:ascii="Times New Roman" w:hAnsi="Times New Roman"/>
                  <w:szCs w:val="26"/>
                </w:rPr>
                <w:delText>50</w:delText>
              </w:r>
            </w:del>
            <w:ins w:id="328" w:author="Dell Inspiron" w:date="2021-06-25T22:38:00Z">
              <w:r w:rsidR="00A22272">
                <w:rPr>
                  <w:rFonts w:ascii="Times New Roman" w:hAnsi="Times New Roman"/>
                  <w:szCs w:val="26"/>
                </w:rPr>
                <w:t>60</w:t>
              </w:r>
            </w:ins>
          </w:p>
        </w:tc>
        <w:tc>
          <w:tcPr>
            <w:tcW w:w="1313" w:type="dxa"/>
            <w:shd w:val="clear" w:color="auto" w:fill="auto"/>
          </w:tcPr>
          <w:p w:rsidR="00E7076D" w:rsidRPr="00196237" w:rsidRDefault="00E7076D">
            <w:pPr>
              <w:spacing w:before="120" w:after="120" w:line="360" w:lineRule="auto"/>
              <w:jc w:val="center"/>
              <w:rPr>
                <w:rFonts w:ascii="Times New Roman" w:hAnsi="Times New Roman"/>
                <w:szCs w:val="26"/>
              </w:rPr>
              <w:pPrChange w:id="329" w:author="VPK THUYSAN" w:date="2021-07-01T11:47:00Z">
                <w:pPr>
                  <w:spacing w:before="120" w:after="120"/>
                  <w:jc w:val="center"/>
                </w:pPr>
              </w:pPrChange>
            </w:pPr>
          </w:p>
        </w:tc>
      </w:tr>
      <w:tr w:rsidR="00E7076D" w:rsidRPr="00196237" w:rsidTr="00C7486F">
        <w:tblPrEx>
          <w:tblLook w:val="04A0" w:firstRow="1" w:lastRow="0" w:firstColumn="1" w:lastColumn="0" w:noHBand="0" w:noVBand="1"/>
        </w:tblPrEx>
        <w:tc>
          <w:tcPr>
            <w:tcW w:w="704" w:type="dxa"/>
            <w:shd w:val="clear" w:color="auto" w:fill="auto"/>
          </w:tcPr>
          <w:p w:rsidR="00E7076D" w:rsidRPr="00196237" w:rsidRDefault="00E7076D">
            <w:pPr>
              <w:spacing w:before="120" w:after="120" w:line="360" w:lineRule="auto"/>
              <w:jc w:val="center"/>
              <w:rPr>
                <w:rFonts w:ascii="Times New Roman" w:hAnsi="Times New Roman"/>
                <w:szCs w:val="26"/>
              </w:rPr>
              <w:pPrChange w:id="330" w:author="VPK THUYSAN" w:date="2021-07-01T11:47:00Z">
                <w:pPr>
                  <w:spacing w:before="120" w:after="120"/>
                  <w:jc w:val="center"/>
                </w:pPr>
              </w:pPrChange>
            </w:pPr>
            <w:r w:rsidRPr="00196237">
              <w:rPr>
                <w:rFonts w:ascii="Times New Roman" w:hAnsi="Times New Roman"/>
                <w:szCs w:val="26"/>
              </w:rPr>
              <w:t>5</w:t>
            </w:r>
          </w:p>
        </w:tc>
        <w:tc>
          <w:tcPr>
            <w:tcW w:w="1744" w:type="dxa"/>
            <w:shd w:val="clear" w:color="auto" w:fill="auto"/>
          </w:tcPr>
          <w:p w:rsidR="00E7076D" w:rsidRPr="00196237" w:rsidRDefault="00E7076D">
            <w:pPr>
              <w:spacing w:before="120" w:after="120" w:line="360" w:lineRule="auto"/>
              <w:jc w:val="center"/>
              <w:rPr>
                <w:rFonts w:ascii="Times New Roman" w:hAnsi="Times New Roman"/>
                <w:szCs w:val="26"/>
              </w:rPr>
              <w:pPrChange w:id="331" w:author="VPK THUYSAN" w:date="2021-07-01T11:47:00Z">
                <w:pPr>
                  <w:spacing w:before="120" w:after="120"/>
                  <w:jc w:val="center"/>
                </w:pPr>
              </w:pPrChange>
            </w:pPr>
            <w:r w:rsidRPr="00196237">
              <w:rPr>
                <w:rFonts w:ascii="Times New Roman" w:hAnsi="Times New Roman"/>
                <w:szCs w:val="26"/>
              </w:rPr>
              <w:t>2025-2026</w:t>
            </w:r>
          </w:p>
        </w:tc>
        <w:tc>
          <w:tcPr>
            <w:tcW w:w="1534" w:type="dxa"/>
            <w:shd w:val="clear" w:color="auto" w:fill="auto"/>
          </w:tcPr>
          <w:p w:rsidR="00E7076D" w:rsidRDefault="00E7076D">
            <w:pPr>
              <w:spacing w:before="120" w:after="120" w:line="360" w:lineRule="auto"/>
              <w:jc w:val="center"/>
              <w:rPr>
                <w:rFonts w:ascii="Times New Roman" w:hAnsi="Times New Roman"/>
                <w:szCs w:val="26"/>
              </w:rPr>
              <w:pPrChange w:id="332" w:author="VPK THUYSAN" w:date="2021-07-01T11:47:00Z">
                <w:pPr>
                  <w:spacing w:before="120" w:after="120"/>
                  <w:jc w:val="center"/>
                </w:pPr>
              </w:pPrChange>
            </w:pPr>
            <w:r>
              <w:rPr>
                <w:rFonts w:ascii="Times New Roman" w:hAnsi="Times New Roman"/>
                <w:szCs w:val="26"/>
              </w:rPr>
              <w:t>2</w:t>
            </w:r>
          </w:p>
          <w:p w:rsidR="00E7076D" w:rsidRPr="00196237" w:rsidRDefault="00E7076D">
            <w:pPr>
              <w:spacing w:before="120" w:after="120" w:line="360" w:lineRule="auto"/>
              <w:jc w:val="center"/>
              <w:rPr>
                <w:rFonts w:ascii="Times New Roman" w:hAnsi="Times New Roman"/>
                <w:szCs w:val="26"/>
              </w:rPr>
              <w:pPrChange w:id="333" w:author="VPK THUYSAN" w:date="2021-07-01T11:47:00Z">
                <w:pPr>
                  <w:spacing w:before="120" w:after="120"/>
                  <w:jc w:val="center"/>
                </w:pPr>
              </w:pPrChange>
            </w:pPr>
            <w:r>
              <w:rPr>
                <w:rFonts w:ascii="Times New Roman" w:hAnsi="Times New Roman"/>
                <w:szCs w:val="26"/>
              </w:rPr>
              <w:t>15-20 HV</w:t>
            </w:r>
          </w:p>
        </w:tc>
        <w:tc>
          <w:tcPr>
            <w:tcW w:w="1329" w:type="dxa"/>
            <w:shd w:val="clear" w:color="auto" w:fill="auto"/>
          </w:tcPr>
          <w:p w:rsidR="00E7076D" w:rsidRDefault="00E7076D">
            <w:pPr>
              <w:spacing w:before="120" w:after="120" w:line="360" w:lineRule="auto"/>
              <w:jc w:val="center"/>
              <w:rPr>
                <w:rFonts w:ascii="Times New Roman" w:hAnsi="Times New Roman"/>
                <w:szCs w:val="26"/>
              </w:rPr>
              <w:pPrChange w:id="334" w:author="VPK THUYSAN" w:date="2021-07-01T11:47:00Z">
                <w:pPr>
                  <w:spacing w:before="120" w:after="120"/>
                  <w:jc w:val="center"/>
                </w:pPr>
              </w:pPrChange>
            </w:pPr>
            <w:r>
              <w:rPr>
                <w:rFonts w:ascii="Times New Roman" w:hAnsi="Times New Roman"/>
                <w:szCs w:val="26"/>
              </w:rPr>
              <w:t>1-2 NCS</w:t>
            </w:r>
          </w:p>
          <w:p w:rsidR="00E7076D" w:rsidRPr="00196237" w:rsidRDefault="00E7076D">
            <w:pPr>
              <w:spacing w:before="120" w:after="120" w:line="360" w:lineRule="auto"/>
              <w:jc w:val="center"/>
              <w:rPr>
                <w:rFonts w:ascii="Times New Roman" w:hAnsi="Times New Roman"/>
                <w:szCs w:val="26"/>
              </w:rPr>
              <w:pPrChange w:id="335" w:author="VPK THUYSAN" w:date="2021-07-01T11:47:00Z">
                <w:pPr>
                  <w:spacing w:before="120" w:after="120"/>
                  <w:jc w:val="center"/>
                </w:pPr>
              </w:pPrChange>
            </w:pPr>
            <w:r>
              <w:rPr>
                <w:rFonts w:ascii="Times New Roman" w:hAnsi="Times New Roman"/>
                <w:szCs w:val="26"/>
              </w:rPr>
              <w:t>10-15 HV</w:t>
            </w:r>
          </w:p>
        </w:tc>
        <w:tc>
          <w:tcPr>
            <w:tcW w:w="1335" w:type="dxa"/>
            <w:shd w:val="clear" w:color="auto" w:fill="auto"/>
          </w:tcPr>
          <w:p w:rsidR="00E7076D" w:rsidRPr="00196237" w:rsidRDefault="00E7076D">
            <w:pPr>
              <w:spacing w:before="120" w:after="120" w:line="360" w:lineRule="auto"/>
              <w:jc w:val="center"/>
              <w:rPr>
                <w:rFonts w:ascii="Times New Roman" w:hAnsi="Times New Roman"/>
                <w:szCs w:val="26"/>
              </w:rPr>
              <w:pPrChange w:id="336" w:author="VPK THUYSAN" w:date="2021-07-01T11:47:00Z">
                <w:pPr>
                  <w:spacing w:before="120" w:after="120"/>
                  <w:jc w:val="center"/>
                </w:pPr>
              </w:pPrChange>
            </w:pPr>
            <w:del w:id="337" w:author="Dell Inspiron" w:date="2021-06-25T22:38:00Z">
              <w:r w:rsidDel="00A22272">
                <w:rPr>
                  <w:rFonts w:ascii="Times New Roman" w:hAnsi="Times New Roman"/>
                  <w:szCs w:val="26"/>
                </w:rPr>
                <w:delText>70</w:delText>
              </w:r>
            </w:del>
            <w:ins w:id="338" w:author="Dell Inspiron" w:date="2021-06-25T22:38:00Z">
              <w:r w:rsidR="00A22272">
                <w:rPr>
                  <w:rFonts w:ascii="Times New Roman" w:hAnsi="Times New Roman"/>
                  <w:szCs w:val="26"/>
                </w:rPr>
                <w:t>80</w:t>
              </w:r>
            </w:ins>
          </w:p>
        </w:tc>
        <w:tc>
          <w:tcPr>
            <w:tcW w:w="1329" w:type="dxa"/>
            <w:shd w:val="clear" w:color="auto" w:fill="auto"/>
          </w:tcPr>
          <w:p w:rsidR="00E7076D" w:rsidRPr="00196237" w:rsidRDefault="00E7076D">
            <w:pPr>
              <w:spacing w:before="120" w:after="120" w:line="360" w:lineRule="auto"/>
              <w:jc w:val="center"/>
              <w:rPr>
                <w:rFonts w:ascii="Times New Roman" w:hAnsi="Times New Roman"/>
                <w:szCs w:val="26"/>
              </w:rPr>
              <w:pPrChange w:id="339" w:author="VPK THUYSAN" w:date="2021-07-01T11:47:00Z">
                <w:pPr>
                  <w:spacing w:before="120" w:after="120"/>
                  <w:jc w:val="center"/>
                </w:pPr>
              </w:pPrChange>
            </w:pPr>
            <w:del w:id="340" w:author="Dell Inspiron" w:date="2021-06-25T22:38:00Z">
              <w:r w:rsidDel="00A22272">
                <w:rPr>
                  <w:rFonts w:ascii="Times New Roman" w:hAnsi="Times New Roman"/>
                  <w:szCs w:val="26"/>
                </w:rPr>
                <w:delText>50</w:delText>
              </w:r>
            </w:del>
            <w:ins w:id="341" w:author="Dell Inspiron" w:date="2021-06-25T22:38:00Z">
              <w:r w:rsidR="00A22272">
                <w:rPr>
                  <w:rFonts w:ascii="Times New Roman" w:hAnsi="Times New Roman"/>
                  <w:szCs w:val="26"/>
                </w:rPr>
                <w:t>60</w:t>
              </w:r>
            </w:ins>
          </w:p>
        </w:tc>
        <w:tc>
          <w:tcPr>
            <w:tcW w:w="1313" w:type="dxa"/>
            <w:shd w:val="clear" w:color="auto" w:fill="auto"/>
          </w:tcPr>
          <w:p w:rsidR="00E7076D" w:rsidRPr="00196237" w:rsidRDefault="00E7076D">
            <w:pPr>
              <w:spacing w:before="120" w:after="120" w:line="360" w:lineRule="auto"/>
              <w:jc w:val="center"/>
              <w:rPr>
                <w:rFonts w:ascii="Times New Roman" w:hAnsi="Times New Roman"/>
                <w:szCs w:val="26"/>
              </w:rPr>
              <w:pPrChange w:id="342" w:author="VPK THUYSAN" w:date="2021-07-01T11:47:00Z">
                <w:pPr>
                  <w:spacing w:before="120" w:after="120"/>
                  <w:jc w:val="center"/>
                </w:pPr>
              </w:pPrChange>
            </w:pPr>
          </w:p>
        </w:tc>
      </w:tr>
      <w:tr w:rsidR="00E7076D" w:rsidRPr="00196237" w:rsidTr="00C7486F">
        <w:tblPrEx>
          <w:tblLook w:val="04A0" w:firstRow="1" w:lastRow="0" w:firstColumn="1" w:lastColumn="0" w:noHBand="0" w:noVBand="1"/>
        </w:tblPrEx>
        <w:tc>
          <w:tcPr>
            <w:tcW w:w="704" w:type="dxa"/>
            <w:shd w:val="clear" w:color="auto" w:fill="auto"/>
          </w:tcPr>
          <w:p w:rsidR="00E7076D" w:rsidRPr="00196237" w:rsidRDefault="00E7076D">
            <w:pPr>
              <w:spacing w:before="120" w:after="120" w:line="360" w:lineRule="auto"/>
              <w:jc w:val="center"/>
              <w:rPr>
                <w:rFonts w:ascii="Times New Roman" w:hAnsi="Times New Roman"/>
                <w:szCs w:val="26"/>
              </w:rPr>
              <w:pPrChange w:id="343" w:author="VPK THUYSAN" w:date="2021-07-01T11:47:00Z">
                <w:pPr>
                  <w:spacing w:before="120" w:after="120"/>
                  <w:jc w:val="center"/>
                </w:pPr>
              </w:pPrChange>
            </w:pPr>
          </w:p>
        </w:tc>
        <w:tc>
          <w:tcPr>
            <w:tcW w:w="1744" w:type="dxa"/>
            <w:shd w:val="clear" w:color="auto" w:fill="auto"/>
          </w:tcPr>
          <w:p w:rsidR="00E7076D" w:rsidRPr="00196237" w:rsidRDefault="00E7076D">
            <w:pPr>
              <w:spacing w:before="120" w:after="120" w:line="360" w:lineRule="auto"/>
              <w:jc w:val="center"/>
              <w:rPr>
                <w:rFonts w:ascii="Times New Roman" w:hAnsi="Times New Roman"/>
                <w:szCs w:val="26"/>
              </w:rPr>
              <w:pPrChange w:id="344" w:author="VPK THUYSAN" w:date="2021-07-01T11:47:00Z">
                <w:pPr>
                  <w:spacing w:before="120" w:after="120"/>
                  <w:jc w:val="center"/>
                </w:pPr>
              </w:pPrChange>
            </w:pPr>
            <w:r w:rsidRPr="00196237">
              <w:rPr>
                <w:rFonts w:ascii="Times New Roman" w:hAnsi="Times New Roman"/>
                <w:b/>
                <w:szCs w:val="26"/>
              </w:rPr>
              <w:t>Tổng số</w:t>
            </w:r>
          </w:p>
        </w:tc>
        <w:tc>
          <w:tcPr>
            <w:tcW w:w="1534" w:type="dxa"/>
            <w:shd w:val="clear" w:color="auto" w:fill="auto"/>
          </w:tcPr>
          <w:p w:rsidR="00E7076D" w:rsidRDefault="00E7076D">
            <w:pPr>
              <w:spacing w:before="120" w:after="120" w:line="360" w:lineRule="auto"/>
              <w:jc w:val="center"/>
              <w:rPr>
                <w:rFonts w:ascii="Times New Roman" w:hAnsi="Times New Roman"/>
                <w:szCs w:val="26"/>
              </w:rPr>
              <w:pPrChange w:id="345" w:author="VPK THUYSAN" w:date="2021-07-01T11:47:00Z">
                <w:pPr>
                  <w:spacing w:before="120" w:after="120"/>
                  <w:jc w:val="center"/>
                </w:pPr>
              </w:pPrChange>
            </w:pPr>
            <w:r>
              <w:rPr>
                <w:rFonts w:ascii="Times New Roman" w:hAnsi="Times New Roman"/>
                <w:szCs w:val="26"/>
              </w:rPr>
              <w:t>8</w:t>
            </w:r>
          </w:p>
          <w:p w:rsidR="00E7076D" w:rsidRPr="00196237" w:rsidRDefault="00E7076D">
            <w:pPr>
              <w:spacing w:before="120" w:after="120" w:line="360" w:lineRule="auto"/>
              <w:jc w:val="center"/>
              <w:rPr>
                <w:rFonts w:ascii="Times New Roman" w:hAnsi="Times New Roman"/>
                <w:szCs w:val="26"/>
              </w:rPr>
              <w:pPrChange w:id="346" w:author="VPK THUYSAN" w:date="2021-07-01T11:47:00Z">
                <w:pPr>
                  <w:spacing w:before="120" w:after="120"/>
                  <w:jc w:val="center"/>
                </w:pPr>
              </w:pPrChange>
            </w:pPr>
            <w:r>
              <w:rPr>
                <w:rFonts w:ascii="Times New Roman" w:hAnsi="Times New Roman"/>
                <w:szCs w:val="26"/>
              </w:rPr>
              <w:t>75-100 HV</w:t>
            </w:r>
          </w:p>
        </w:tc>
        <w:tc>
          <w:tcPr>
            <w:tcW w:w="1329" w:type="dxa"/>
            <w:shd w:val="clear" w:color="auto" w:fill="auto"/>
          </w:tcPr>
          <w:p w:rsidR="00E7076D" w:rsidRDefault="00E7076D">
            <w:pPr>
              <w:spacing w:before="120" w:after="120" w:line="360" w:lineRule="auto"/>
              <w:jc w:val="center"/>
              <w:rPr>
                <w:rFonts w:ascii="Times New Roman" w:hAnsi="Times New Roman"/>
                <w:szCs w:val="26"/>
              </w:rPr>
              <w:pPrChange w:id="347" w:author="VPK THUYSAN" w:date="2021-07-01T11:47:00Z">
                <w:pPr>
                  <w:spacing w:before="120" w:after="120"/>
                  <w:jc w:val="center"/>
                </w:pPr>
              </w:pPrChange>
            </w:pPr>
            <w:r>
              <w:rPr>
                <w:rFonts w:ascii="Times New Roman" w:hAnsi="Times New Roman"/>
                <w:szCs w:val="26"/>
              </w:rPr>
              <w:t>6-8 NCS</w:t>
            </w:r>
          </w:p>
          <w:p w:rsidR="00E7076D" w:rsidRPr="00196237" w:rsidRDefault="00E7076D">
            <w:pPr>
              <w:spacing w:before="120" w:after="120" w:line="360" w:lineRule="auto"/>
              <w:jc w:val="center"/>
              <w:rPr>
                <w:rFonts w:ascii="Times New Roman" w:hAnsi="Times New Roman"/>
                <w:szCs w:val="26"/>
              </w:rPr>
              <w:pPrChange w:id="348" w:author="VPK THUYSAN" w:date="2021-07-01T11:47:00Z">
                <w:pPr>
                  <w:spacing w:before="120" w:after="120"/>
                  <w:jc w:val="center"/>
                </w:pPr>
              </w:pPrChange>
            </w:pPr>
            <w:r>
              <w:rPr>
                <w:rFonts w:ascii="Times New Roman" w:hAnsi="Times New Roman"/>
                <w:szCs w:val="26"/>
              </w:rPr>
              <w:t>50-75 HV</w:t>
            </w:r>
          </w:p>
        </w:tc>
        <w:tc>
          <w:tcPr>
            <w:tcW w:w="1335" w:type="dxa"/>
            <w:shd w:val="clear" w:color="auto" w:fill="auto"/>
          </w:tcPr>
          <w:p w:rsidR="00E7076D" w:rsidRPr="00196237" w:rsidRDefault="00E7076D">
            <w:pPr>
              <w:spacing w:before="120" w:after="120" w:line="360" w:lineRule="auto"/>
              <w:jc w:val="center"/>
              <w:rPr>
                <w:rFonts w:ascii="Times New Roman" w:hAnsi="Times New Roman"/>
                <w:szCs w:val="26"/>
              </w:rPr>
              <w:pPrChange w:id="349" w:author="VPK THUYSAN" w:date="2021-07-01T11:47:00Z">
                <w:pPr>
                  <w:spacing w:before="120" w:after="120"/>
                  <w:jc w:val="center"/>
                </w:pPr>
              </w:pPrChange>
            </w:pPr>
            <w:r>
              <w:rPr>
                <w:rFonts w:ascii="Times New Roman" w:hAnsi="Times New Roman"/>
                <w:szCs w:val="26"/>
              </w:rPr>
              <w:t>350</w:t>
            </w:r>
          </w:p>
        </w:tc>
        <w:tc>
          <w:tcPr>
            <w:tcW w:w="1329" w:type="dxa"/>
            <w:shd w:val="clear" w:color="auto" w:fill="auto"/>
          </w:tcPr>
          <w:p w:rsidR="00E7076D" w:rsidRPr="00196237" w:rsidRDefault="00E7076D">
            <w:pPr>
              <w:spacing w:before="120" w:after="120" w:line="360" w:lineRule="auto"/>
              <w:jc w:val="center"/>
              <w:rPr>
                <w:rFonts w:ascii="Times New Roman" w:hAnsi="Times New Roman"/>
                <w:szCs w:val="26"/>
              </w:rPr>
              <w:pPrChange w:id="350" w:author="VPK THUYSAN" w:date="2021-07-01T11:47:00Z">
                <w:pPr>
                  <w:spacing w:before="120" w:after="120"/>
                  <w:jc w:val="center"/>
                </w:pPr>
              </w:pPrChange>
            </w:pPr>
            <w:del w:id="351" w:author="Dell Inspiron" w:date="2021-06-25T22:38:00Z">
              <w:r w:rsidDel="00A22272">
                <w:rPr>
                  <w:rFonts w:ascii="Times New Roman" w:hAnsi="Times New Roman"/>
                  <w:szCs w:val="26"/>
                </w:rPr>
                <w:delText>250</w:delText>
              </w:r>
            </w:del>
            <w:ins w:id="352" w:author="Dell Inspiron" w:date="2021-06-25T22:38:00Z">
              <w:r w:rsidR="00A22272">
                <w:rPr>
                  <w:rFonts w:ascii="Times New Roman" w:hAnsi="Times New Roman"/>
                  <w:szCs w:val="26"/>
                </w:rPr>
                <w:t>300</w:t>
              </w:r>
            </w:ins>
          </w:p>
        </w:tc>
        <w:tc>
          <w:tcPr>
            <w:tcW w:w="1313" w:type="dxa"/>
            <w:shd w:val="clear" w:color="auto" w:fill="auto"/>
          </w:tcPr>
          <w:p w:rsidR="00E7076D" w:rsidRPr="00196237" w:rsidRDefault="00E7076D">
            <w:pPr>
              <w:spacing w:before="120" w:after="120" w:line="360" w:lineRule="auto"/>
              <w:jc w:val="center"/>
              <w:rPr>
                <w:rFonts w:ascii="Times New Roman" w:hAnsi="Times New Roman"/>
                <w:szCs w:val="26"/>
              </w:rPr>
              <w:pPrChange w:id="353" w:author="VPK THUYSAN" w:date="2021-07-01T11:47:00Z">
                <w:pPr>
                  <w:spacing w:before="120" w:after="120"/>
                  <w:jc w:val="center"/>
                </w:pPr>
              </w:pPrChange>
            </w:pPr>
          </w:p>
        </w:tc>
      </w:tr>
    </w:tbl>
    <w:p w:rsidR="00196237" w:rsidRPr="00E7076D" w:rsidRDefault="00256AB9">
      <w:pPr>
        <w:pStyle w:val="ListParagraph"/>
        <w:numPr>
          <w:ilvl w:val="1"/>
          <w:numId w:val="31"/>
        </w:numPr>
        <w:autoSpaceDE/>
        <w:autoSpaceDN/>
        <w:spacing w:before="120" w:after="120" w:line="360" w:lineRule="auto"/>
        <w:contextualSpacing w:val="0"/>
        <w:jc w:val="both"/>
        <w:rPr>
          <w:b/>
          <w:bCs/>
          <w:sz w:val="26"/>
          <w:szCs w:val="26"/>
          <w:lang w:val="pt-BR"/>
        </w:rPr>
      </w:pPr>
      <w:r w:rsidRPr="00E7076D">
        <w:rPr>
          <w:b/>
          <w:sz w:val="26"/>
          <w:szCs w:val="26"/>
        </w:rPr>
        <w:t xml:space="preserve">Công tác NCKH </w:t>
      </w:r>
    </w:p>
    <w:p w:rsidR="00020B5D" w:rsidRPr="001541C3" w:rsidRDefault="00020B5D">
      <w:pPr>
        <w:pStyle w:val="ListParagraph"/>
        <w:autoSpaceDE/>
        <w:autoSpaceDN/>
        <w:spacing w:before="120" w:after="120" w:line="360" w:lineRule="auto"/>
        <w:ind w:left="0"/>
        <w:contextualSpacing w:val="0"/>
        <w:jc w:val="both"/>
        <w:rPr>
          <w:bCs/>
          <w:sz w:val="26"/>
          <w:szCs w:val="26"/>
          <w:lang w:val="pt-BR"/>
        </w:rPr>
      </w:pPr>
      <w:r w:rsidRPr="001541C3">
        <w:rPr>
          <w:bCs/>
          <w:sz w:val="26"/>
          <w:szCs w:val="26"/>
          <w:lang w:val="pt-BR"/>
        </w:rPr>
        <w:t xml:space="preserve">- Phấn đấu trong giai đoạn 2021-2026 Khoa Thủy sản sẽ làm chủ trì 1-2 đề tài cấp nhà nước; 3-5 đề tài cấp bộ và cấp tỉnh; 2-3 đề tài hợp tác Quốc tế; 3-5 đề tài trọng điểm cấp Học </w:t>
      </w:r>
      <w:ins w:id="354" w:author="VPK THUYSAN" w:date="2021-07-01T11:53:00Z">
        <w:r w:rsidR="00250BC7">
          <w:rPr>
            <w:bCs/>
            <w:sz w:val="26"/>
            <w:szCs w:val="26"/>
            <w:lang w:val="pt-BR"/>
          </w:rPr>
          <w:t>v</w:t>
        </w:r>
      </w:ins>
      <w:del w:id="355" w:author="VPK THUYSAN" w:date="2021-07-01T11:53:00Z">
        <w:r w:rsidRPr="001541C3" w:rsidDel="00250BC7">
          <w:rPr>
            <w:bCs/>
            <w:sz w:val="26"/>
            <w:szCs w:val="26"/>
            <w:lang w:val="pt-BR"/>
          </w:rPr>
          <w:delText>V</w:delText>
        </w:r>
      </w:del>
      <w:r w:rsidRPr="001541C3">
        <w:rPr>
          <w:bCs/>
          <w:sz w:val="26"/>
          <w:szCs w:val="26"/>
          <w:lang w:val="pt-BR"/>
        </w:rPr>
        <w:t>iện và 10-12 đề tài khác</w:t>
      </w:r>
      <w:ins w:id="356" w:author="Dell Inspiron" w:date="2021-06-25T22:40:00Z">
        <w:r w:rsidR="00A22272">
          <w:rPr>
            <w:bCs/>
            <w:sz w:val="26"/>
            <w:szCs w:val="26"/>
            <w:lang w:val="pt-BR"/>
          </w:rPr>
          <w:t>.</w:t>
        </w:r>
      </w:ins>
      <w:del w:id="357" w:author="Dell Inspiron" w:date="2021-06-25T22:40:00Z">
        <w:r w:rsidRPr="001541C3" w:rsidDel="00A22272">
          <w:rPr>
            <w:bCs/>
            <w:sz w:val="26"/>
            <w:szCs w:val="26"/>
            <w:lang w:val="pt-BR"/>
          </w:rPr>
          <w:delText>:</w:delText>
        </w:r>
      </w:del>
      <w:r w:rsidRPr="001541C3">
        <w:rPr>
          <w:bCs/>
          <w:sz w:val="26"/>
          <w:szCs w:val="26"/>
          <w:lang w:val="pt-BR"/>
        </w:rPr>
        <w:t xml:space="preserve"> Hàng năm có từ 2-3 hợp đồng chuyển giao cho các địa phương và doanh nghiệp.</w:t>
      </w:r>
    </w:p>
    <w:p w:rsidR="00020B5D" w:rsidRPr="00196237" w:rsidRDefault="00020B5D">
      <w:pPr>
        <w:spacing w:before="120" w:after="120" w:line="360" w:lineRule="auto"/>
        <w:jc w:val="both"/>
        <w:rPr>
          <w:rFonts w:ascii="Times New Roman" w:hAnsi="Times New Roman"/>
          <w:bCs/>
          <w:szCs w:val="26"/>
          <w:lang w:val="pt-BR"/>
        </w:rPr>
      </w:pPr>
      <w:r w:rsidRPr="001541C3">
        <w:rPr>
          <w:rFonts w:ascii="Times New Roman" w:hAnsi="Times New Roman"/>
          <w:bCs/>
          <w:szCs w:val="26"/>
          <w:lang w:val="pt-BR"/>
        </w:rPr>
        <w:lastRenderedPageBreak/>
        <w:t>- Công tác xuất bản:</w:t>
      </w:r>
      <w:r w:rsidRPr="00196237">
        <w:rPr>
          <w:rFonts w:ascii="Times New Roman" w:hAnsi="Times New Roman"/>
          <w:bCs/>
          <w:szCs w:val="26"/>
          <w:lang w:val="pt-BR"/>
        </w:rPr>
        <w:t xml:space="preserve"> Khoa Thủy sản còn nhiều học phần trống về giáo trình và bài giảng nhất trong Học </w:t>
      </w:r>
      <w:ins w:id="358" w:author="VPK THUYSAN" w:date="2021-07-01T11:53:00Z">
        <w:r w:rsidR="003C49FC">
          <w:rPr>
            <w:rFonts w:ascii="Times New Roman" w:hAnsi="Times New Roman"/>
            <w:bCs/>
            <w:szCs w:val="26"/>
            <w:lang w:val="pt-BR"/>
          </w:rPr>
          <w:t>v</w:t>
        </w:r>
      </w:ins>
      <w:del w:id="359" w:author="VPK THUYSAN" w:date="2021-07-01T11:53:00Z">
        <w:r w:rsidRPr="00196237" w:rsidDel="003C49FC">
          <w:rPr>
            <w:rFonts w:ascii="Times New Roman" w:hAnsi="Times New Roman"/>
            <w:bCs/>
            <w:szCs w:val="26"/>
            <w:lang w:val="pt-BR"/>
          </w:rPr>
          <w:delText>V</w:delText>
        </w:r>
      </w:del>
      <w:r w:rsidRPr="00196237">
        <w:rPr>
          <w:rFonts w:ascii="Times New Roman" w:hAnsi="Times New Roman"/>
          <w:bCs/>
          <w:szCs w:val="26"/>
          <w:lang w:val="pt-BR"/>
        </w:rPr>
        <w:t>iện nên công tác xuất bản giáo trình được Khoa quan tâm phấn đấu trong toàn giai đoạn</w:t>
      </w:r>
      <w:ins w:id="360" w:author="Dell Inspiron" w:date="2021-06-25T22:40:00Z">
        <w:r w:rsidR="00A22272">
          <w:rPr>
            <w:rFonts w:ascii="Times New Roman" w:hAnsi="Times New Roman"/>
            <w:bCs/>
            <w:szCs w:val="26"/>
            <w:lang w:val="pt-BR"/>
          </w:rPr>
          <w:t xml:space="preserve"> </w:t>
        </w:r>
        <w:r w:rsidR="00A22272" w:rsidRPr="001541C3">
          <w:rPr>
            <w:bCs/>
            <w:szCs w:val="26"/>
            <w:lang w:val="pt-BR"/>
          </w:rPr>
          <w:t>2021-2026</w:t>
        </w:r>
      </w:ins>
      <w:ins w:id="361" w:author="VPK THUYSAN" w:date="2021-07-01T11:52:00Z">
        <w:r w:rsidR="005F198F">
          <w:rPr>
            <w:rFonts w:ascii="Times New Roman" w:hAnsi="Times New Roman"/>
            <w:bCs/>
            <w:szCs w:val="26"/>
            <w:lang w:val="pt-BR"/>
          </w:rPr>
          <w:t xml:space="preserve"> </w:t>
        </w:r>
      </w:ins>
      <w:ins w:id="362" w:author="Dell Inspiron" w:date="2021-06-25T22:40:00Z">
        <w:del w:id="363" w:author="VPK THUYSAN" w:date="2021-07-01T11:52:00Z">
          <w:r w:rsidR="00A22272" w:rsidRPr="001541C3" w:rsidDel="005F198F">
            <w:rPr>
              <w:bCs/>
              <w:szCs w:val="26"/>
              <w:lang w:val="pt-BR"/>
            </w:rPr>
            <w:delText xml:space="preserve"> </w:delText>
          </w:r>
        </w:del>
      </w:ins>
      <w:del w:id="364" w:author="VPK THUYSAN" w:date="2021-07-01T11:52:00Z">
        <w:r w:rsidRPr="00196237" w:rsidDel="005F198F">
          <w:rPr>
            <w:rFonts w:ascii="Times New Roman" w:hAnsi="Times New Roman"/>
            <w:bCs/>
            <w:szCs w:val="26"/>
            <w:lang w:val="pt-BR"/>
          </w:rPr>
          <w:delText xml:space="preserve"> </w:delText>
        </w:r>
      </w:del>
      <w:ins w:id="365" w:author="Dell Inspiron" w:date="2021-06-25T22:40:00Z">
        <w:r w:rsidR="00A22272">
          <w:rPr>
            <w:rFonts w:ascii="Times New Roman" w:hAnsi="Times New Roman"/>
            <w:bCs/>
            <w:szCs w:val="26"/>
            <w:lang w:val="pt-BR"/>
          </w:rPr>
          <w:t>xuất bản</w:t>
        </w:r>
      </w:ins>
      <w:del w:id="366" w:author="Dell Inspiron" w:date="2021-06-25T22:40:00Z">
        <w:r w:rsidRPr="00196237" w:rsidDel="00A22272">
          <w:rPr>
            <w:rFonts w:ascii="Times New Roman" w:hAnsi="Times New Roman"/>
            <w:bCs/>
            <w:szCs w:val="26"/>
            <w:lang w:val="pt-BR"/>
          </w:rPr>
          <w:delText>đạt</w:delText>
        </w:r>
      </w:del>
      <w:r w:rsidRPr="00196237">
        <w:rPr>
          <w:rFonts w:ascii="Times New Roman" w:hAnsi="Times New Roman"/>
          <w:bCs/>
          <w:szCs w:val="26"/>
          <w:lang w:val="pt-BR"/>
        </w:rPr>
        <w:t xml:space="preserve"> 5-10 giáo trình; 3-5 bài bái Quốc tế/năm; 6-8 bài báo đăng trên tạp chí chuyên ngành </w:t>
      </w:r>
      <w:del w:id="367" w:author="Dell Inspiron" w:date="2021-06-25T22:41:00Z">
        <w:r w:rsidRPr="00196237" w:rsidDel="00A22272">
          <w:rPr>
            <w:rFonts w:ascii="Times New Roman" w:hAnsi="Times New Roman"/>
            <w:bCs/>
            <w:szCs w:val="26"/>
            <w:lang w:val="pt-BR"/>
          </w:rPr>
          <w:delText>có điểm công trình</w:delText>
        </w:r>
      </w:del>
      <w:ins w:id="368" w:author="Dell Inspiron" w:date="2021-06-25T22:41:00Z">
        <w:r w:rsidR="00A22272">
          <w:rPr>
            <w:rFonts w:ascii="Times New Roman" w:hAnsi="Times New Roman"/>
            <w:bCs/>
            <w:szCs w:val="26"/>
            <w:lang w:val="pt-BR"/>
          </w:rPr>
          <w:t>uy tín trong nước</w:t>
        </w:r>
      </w:ins>
      <w:r w:rsidRPr="00196237">
        <w:rPr>
          <w:rFonts w:ascii="Times New Roman" w:hAnsi="Times New Roman"/>
          <w:bCs/>
          <w:szCs w:val="26"/>
          <w:lang w:val="pt-BR"/>
        </w:rPr>
        <w:t xml:space="preserve">; </w:t>
      </w:r>
    </w:p>
    <w:p w:rsidR="00E7076D" w:rsidRPr="00E7076D" w:rsidRDefault="00020B5D">
      <w:pPr>
        <w:pStyle w:val="ListParagraph"/>
        <w:numPr>
          <w:ilvl w:val="1"/>
          <w:numId w:val="31"/>
        </w:numPr>
        <w:autoSpaceDE/>
        <w:autoSpaceDN/>
        <w:spacing w:before="120" w:after="120" w:line="360" w:lineRule="auto"/>
        <w:contextualSpacing w:val="0"/>
        <w:jc w:val="both"/>
        <w:rPr>
          <w:b/>
          <w:bCs/>
          <w:sz w:val="26"/>
          <w:szCs w:val="26"/>
          <w:lang w:val="pt-BR"/>
        </w:rPr>
      </w:pPr>
      <w:r w:rsidRPr="00CC1C5D">
        <w:rPr>
          <w:b/>
          <w:sz w:val="26"/>
          <w:szCs w:val="26"/>
          <w:lang w:val="pt-BR"/>
          <w:rPrChange w:id="369" w:author="Ordinateur" w:date="2021-06-28T14:43:00Z">
            <w:rPr>
              <w:b/>
              <w:sz w:val="26"/>
              <w:szCs w:val="26"/>
            </w:rPr>
          </w:rPrChange>
        </w:rPr>
        <w:t xml:space="preserve"> </w:t>
      </w:r>
      <w:r w:rsidRPr="00E7076D">
        <w:rPr>
          <w:b/>
          <w:sz w:val="26"/>
          <w:szCs w:val="26"/>
        </w:rPr>
        <w:t xml:space="preserve">Công tác HTQT </w:t>
      </w:r>
    </w:p>
    <w:p w:rsidR="00020B5D" w:rsidRPr="00E7076D" w:rsidRDefault="00020B5D">
      <w:pPr>
        <w:pStyle w:val="ListParagraph"/>
        <w:autoSpaceDE/>
        <w:autoSpaceDN/>
        <w:spacing w:before="120" w:after="120" w:line="360" w:lineRule="auto"/>
        <w:ind w:left="0"/>
        <w:contextualSpacing w:val="0"/>
        <w:jc w:val="both"/>
        <w:rPr>
          <w:bCs/>
          <w:sz w:val="26"/>
          <w:szCs w:val="26"/>
          <w:lang w:val="pt-BR"/>
        </w:rPr>
      </w:pPr>
      <w:r w:rsidRPr="006E264E">
        <w:rPr>
          <w:bCs/>
          <w:sz w:val="26"/>
          <w:szCs w:val="26"/>
          <w:lang w:val="pt-BR"/>
        </w:rPr>
        <w:t xml:space="preserve">- </w:t>
      </w:r>
      <w:ins w:id="370" w:author="Dell Inspiron" w:date="2021-06-25T22:41:00Z">
        <w:r w:rsidR="00A22272" w:rsidRPr="006E264E">
          <w:rPr>
            <w:bCs/>
            <w:sz w:val="26"/>
            <w:szCs w:val="26"/>
            <w:lang w:val="pt-BR"/>
          </w:rPr>
          <w:t xml:space="preserve">Khoa tổ chức 2-3 hội thảo </w:t>
        </w:r>
      </w:ins>
      <w:del w:id="371" w:author="Dell Inspiron" w:date="2021-06-25T22:41:00Z">
        <w:r w:rsidRPr="006E264E" w:rsidDel="00A22272">
          <w:rPr>
            <w:bCs/>
            <w:sz w:val="26"/>
            <w:szCs w:val="26"/>
            <w:lang w:val="pt-BR"/>
          </w:rPr>
          <w:delText xml:space="preserve">Hội thảo </w:delText>
        </w:r>
      </w:del>
      <w:r w:rsidRPr="006E264E">
        <w:rPr>
          <w:bCs/>
          <w:sz w:val="26"/>
          <w:szCs w:val="26"/>
          <w:lang w:val="pt-BR"/>
        </w:rPr>
        <w:t>trong nước và quốc tế hàng năm</w:t>
      </w:r>
      <w:ins w:id="372" w:author="Dell Inspiron" w:date="2021-06-25T22:41:00Z">
        <w:r w:rsidR="00A22272">
          <w:rPr>
            <w:bCs/>
            <w:sz w:val="26"/>
            <w:szCs w:val="26"/>
            <w:lang w:val="pt-BR"/>
          </w:rPr>
          <w:t>,</w:t>
        </w:r>
      </w:ins>
      <w:r w:rsidRPr="006E264E">
        <w:rPr>
          <w:bCs/>
          <w:sz w:val="26"/>
          <w:szCs w:val="26"/>
          <w:lang w:val="pt-BR"/>
        </w:rPr>
        <w:t xml:space="preserve"> </w:t>
      </w:r>
      <w:del w:id="373" w:author="Dell Inspiron" w:date="2021-06-25T22:41:00Z">
        <w:r w:rsidRPr="006E264E" w:rsidDel="00A22272">
          <w:rPr>
            <w:bCs/>
            <w:sz w:val="26"/>
            <w:szCs w:val="26"/>
            <w:lang w:val="pt-BR"/>
          </w:rPr>
          <w:delText xml:space="preserve">Khoa tổ chức 2-3 hội thảo </w:delText>
        </w:r>
      </w:del>
      <w:del w:id="374" w:author="Dell Inspiron" w:date="2021-06-25T22:42:00Z">
        <w:r w:rsidRPr="006E264E" w:rsidDel="00A22272">
          <w:rPr>
            <w:bCs/>
            <w:sz w:val="26"/>
            <w:szCs w:val="26"/>
            <w:lang w:val="pt-BR"/>
          </w:rPr>
          <w:delText xml:space="preserve">và </w:delText>
        </w:r>
      </w:del>
      <w:r w:rsidRPr="006E264E">
        <w:rPr>
          <w:bCs/>
          <w:sz w:val="26"/>
          <w:szCs w:val="26"/>
          <w:lang w:val="pt-BR"/>
        </w:rPr>
        <w:t>tham gia một</w:t>
      </w:r>
      <w:r w:rsidRPr="00E7076D">
        <w:rPr>
          <w:bCs/>
          <w:sz w:val="26"/>
          <w:szCs w:val="26"/>
          <w:lang w:val="pt-BR"/>
        </w:rPr>
        <w:t xml:space="preserve"> số hội thảo </w:t>
      </w:r>
      <w:ins w:id="375" w:author="Dell Inspiron" w:date="2021-06-25T22:42:00Z">
        <w:r w:rsidR="00A22272">
          <w:rPr>
            <w:bCs/>
            <w:sz w:val="26"/>
            <w:szCs w:val="26"/>
            <w:lang w:val="pt-BR"/>
          </w:rPr>
          <w:t xml:space="preserve">chuyên môn </w:t>
        </w:r>
      </w:ins>
      <w:del w:id="376" w:author="Dell Inspiron" w:date="2021-06-25T22:42:00Z">
        <w:r w:rsidRPr="00E7076D" w:rsidDel="00A22272">
          <w:rPr>
            <w:bCs/>
            <w:sz w:val="26"/>
            <w:szCs w:val="26"/>
            <w:lang w:val="pt-BR"/>
          </w:rPr>
          <w:delText>khác</w:delText>
        </w:r>
      </w:del>
      <w:ins w:id="377" w:author="Dell Inspiron" w:date="2021-06-25T22:42:00Z">
        <w:r w:rsidR="00A22272">
          <w:rPr>
            <w:bCs/>
            <w:sz w:val="26"/>
            <w:szCs w:val="26"/>
            <w:lang w:val="pt-BR"/>
          </w:rPr>
          <w:t xml:space="preserve"> trong nước và quốc tế</w:t>
        </w:r>
      </w:ins>
      <w:del w:id="378" w:author="Dell Inspiron" w:date="2021-06-25T22:42:00Z">
        <w:r w:rsidRPr="00E7076D" w:rsidDel="00A22272">
          <w:rPr>
            <w:bCs/>
            <w:sz w:val="26"/>
            <w:szCs w:val="26"/>
            <w:lang w:val="pt-BR"/>
          </w:rPr>
          <w:delText xml:space="preserve"> trong khu vực, </w:delText>
        </w:r>
      </w:del>
      <w:ins w:id="379" w:author="Dell Inspiron" w:date="2021-06-25T22:42:00Z">
        <w:r w:rsidR="00A22272">
          <w:rPr>
            <w:bCs/>
            <w:sz w:val="26"/>
            <w:szCs w:val="26"/>
            <w:lang w:val="pt-BR"/>
          </w:rPr>
          <w:t>; T</w:t>
        </w:r>
      </w:ins>
      <w:del w:id="380" w:author="Dell Inspiron" w:date="2021-06-25T22:42:00Z">
        <w:r w:rsidRPr="00E7076D" w:rsidDel="00A22272">
          <w:rPr>
            <w:bCs/>
            <w:sz w:val="26"/>
            <w:szCs w:val="26"/>
            <w:lang w:val="pt-BR"/>
          </w:rPr>
          <w:delText>t</w:delText>
        </w:r>
      </w:del>
      <w:r w:rsidRPr="00E7076D">
        <w:rPr>
          <w:bCs/>
          <w:sz w:val="26"/>
          <w:szCs w:val="26"/>
          <w:lang w:val="pt-BR"/>
        </w:rPr>
        <w:t>iếp đón, triển khai 2-3 đoàn ra, đoàn vào (tùy thuộc diễn biến dịch bệnh COVID).</w:t>
      </w:r>
    </w:p>
    <w:p w:rsidR="00256AB9" w:rsidRPr="00CC1C5D" w:rsidRDefault="00020B5D">
      <w:pPr>
        <w:pStyle w:val="ListParagraph"/>
        <w:numPr>
          <w:ilvl w:val="1"/>
          <w:numId w:val="31"/>
        </w:numPr>
        <w:autoSpaceDE/>
        <w:autoSpaceDN/>
        <w:spacing w:before="120" w:after="120" w:line="360" w:lineRule="auto"/>
        <w:contextualSpacing w:val="0"/>
        <w:rPr>
          <w:b/>
          <w:sz w:val="26"/>
          <w:szCs w:val="26"/>
          <w:lang w:val="pt-BR"/>
          <w:rPrChange w:id="381" w:author="Ordinateur" w:date="2021-06-28T14:43:00Z">
            <w:rPr>
              <w:b/>
              <w:sz w:val="26"/>
              <w:szCs w:val="26"/>
            </w:rPr>
          </w:rPrChange>
        </w:rPr>
      </w:pPr>
      <w:r w:rsidRPr="00CC1C5D">
        <w:rPr>
          <w:b/>
          <w:sz w:val="26"/>
          <w:szCs w:val="26"/>
          <w:lang w:val="pt-BR"/>
          <w:rPrChange w:id="382" w:author="Ordinateur" w:date="2021-06-28T14:43:00Z">
            <w:rPr>
              <w:b/>
              <w:sz w:val="26"/>
              <w:szCs w:val="26"/>
            </w:rPr>
          </w:rPrChange>
        </w:rPr>
        <w:t xml:space="preserve"> </w:t>
      </w:r>
      <w:r w:rsidR="00256AB9" w:rsidRPr="00CC1C5D">
        <w:rPr>
          <w:b/>
          <w:sz w:val="26"/>
          <w:szCs w:val="26"/>
          <w:lang w:val="pt-BR"/>
          <w:rPrChange w:id="383" w:author="Ordinateur" w:date="2021-06-28T14:43:00Z">
            <w:rPr>
              <w:b/>
              <w:sz w:val="26"/>
              <w:szCs w:val="26"/>
            </w:rPr>
          </w:rPrChange>
        </w:rPr>
        <w:t xml:space="preserve">Công tác phát triển CSVC và tài chính </w:t>
      </w:r>
    </w:p>
    <w:p w:rsidR="00196237" w:rsidRPr="00196237" w:rsidRDefault="00196237">
      <w:pPr>
        <w:spacing w:before="120" w:after="120" w:line="360" w:lineRule="auto"/>
        <w:jc w:val="both"/>
        <w:rPr>
          <w:rFonts w:ascii="Times New Roman" w:hAnsi="Times New Roman"/>
          <w:bCs/>
          <w:szCs w:val="26"/>
          <w:lang w:val="pt-BR"/>
        </w:rPr>
      </w:pPr>
      <w:r w:rsidRPr="00196237">
        <w:rPr>
          <w:rFonts w:ascii="Times New Roman" w:hAnsi="Times New Roman"/>
          <w:bCs/>
          <w:szCs w:val="26"/>
          <w:lang w:val="pt-BR"/>
        </w:rPr>
        <w:t>- Phân công và phối hợp công việc tốt giữa các giảng viên trong các hoạt động giảng dạy và nghiên cứu đảm bảo thu nhập ngày càng tăng,  giúp mọi thành viên trong khoa yên tâm công tác và cống hiến dựa trên thế mạnh của từng thành viên;</w:t>
      </w:r>
    </w:p>
    <w:p w:rsidR="00196237" w:rsidRPr="00196237" w:rsidRDefault="00196237">
      <w:pPr>
        <w:spacing w:before="120" w:after="120" w:line="360" w:lineRule="auto"/>
        <w:jc w:val="both"/>
        <w:rPr>
          <w:rFonts w:ascii="Times New Roman" w:hAnsi="Times New Roman"/>
          <w:bCs/>
          <w:szCs w:val="26"/>
          <w:lang w:val="pt-BR"/>
        </w:rPr>
      </w:pPr>
      <w:r w:rsidRPr="00196237">
        <w:rPr>
          <w:rFonts w:ascii="Times New Roman" w:hAnsi="Times New Roman"/>
          <w:bCs/>
          <w:szCs w:val="26"/>
          <w:lang w:val="pt-BR"/>
        </w:rPr>
        <w:t>- Khai thác các nguồn và sử dụng hiệu quả, tránh lãng phí kinh phí để đảm bảo các hoạt động của Khoa ổn định và phát triển;</w:t>
      </w:r>
    </w:p>
    <w:p w:rsidR="00256AB9" w:rsidRPr="00CC1C5D" w:rsidRDefault="00196237">
      <w:pPr>
        <w:pStyle w:val="ListParagraph"/>
        <w:numPr>
          <w:ilvl w:val="1"/>
          <w:numId w:val="31"/>
        </w:numPr>
        <w:autoSpaceDE/>
        <w:autoSpaceDN/>
        <w:spacing w:before="120" w:after="120" w:line="360" w:lineRule="auto"/>
        <w:contextualSpacing w:val="0"/>
        <w:rPr>
          <w:b/>
          <w:sz w:val="26"/>
          <w:szCs w:val="26"/>
          <w:lang w:val="pt-BR"/>
          <w:rPrChange w:id="384" w:author="Ordinateur" w:date="2021-06-28T14:43:00Z">
            <w:rPr>
              <w:b/>
              <w:sz w:val="26"/>
              <w:szCs w:val="26"/>
            </w:rPr>
          </w:rPrChange>
        </w:rPr>
      </w:pPr>
      <w:r w:rsidRPr="00CC1C5D">
        <w:rPr>
          <w:b/>
          <w:sz w:val="26"/>
          <w:szCs w:val="26"/>
          <w:lang w:val="pt-BR"/>
          <w:rPrChange w:id="385" w:author="Ordinateur" w:date="2021-06-28T14:43:00Z">
            <w:rPr>
              <w:b/>
              <w:sz w:val="26"/>
              <w:szCs w:val="26"/>
            </w:rPr>
          </w:rPrChange>
        </w:rPr>
        <w:t xml:space="preserve"> </w:t>
      </w:r>
      <w:r w:rsidR="00256AB9" w:rsidRPr="00CC1C5D">
        <w:rPr>
          <w:b/>
          <w:sz w:val="26"/>
          <w:szCs w:val="26"/>
          <w:lang w:val="pt-BR"/>
          <w:rPrChange w:id="386" w:author="Ordinateur" w:date="2021-06-28T14:43:00Z">
            <w:rPr>
              <w:b/>
              <w:sz w:val="26"/>
              <w:szCs w:val="26"/>
            </w:rPr>
          </w:rPrChange>
        </w:rPr>
        <w:t>Các công tác đoàn</w:t>
      </w:r>
      <w:r w:rsidRPr="00CC1C5D">
        <w:rPr>
          <w:b/>
          <w:sz w:val="26"/>
          <w:szCs w:val="26"/>
          <w:lang w:val="pt-BR"/>
          <w:rPrChange w:id="387" w:author="Ordinateur" w:date="2021-06-28T14:43:00Z">
            <w:rPr>
              <w:b/>
              <w:sz w:val="26"/>
              <w:szCs w:val="26"/>
            </w:rPr>
          </w:rPrChange>
        </w:rPr>
        <w:t xml:space="preserve"> t</w:t>
      </w:r>
      <w:r w:rsidR="00256AB9" w:rsidRPr="00CC1C5D">
        <w:rPr>
          <w:b/>
          <w:sz w:val="26"/>
          <w:szCs w:val="26"/>
          <w:lang w:val="pt-BR"/>
          <w:rPrChange w:id="388" w:author="Ordinateur" w:date="2021-06-28T14:43:00Z">
            <w:rPr>
              <w:b/>
              <w:sz w:val="26"/>
              <w:szCs w:val="26"/>
            </w:rPr>
          </w:rPrChange>
        </w:rPr>
        <w:t>hể, quản lý sinh viên</w:t>
      </w:r>
    </w:p>
    <w:p w:rsidR="00196237" w:rsidRPr="00196237" w:rsidRDefault="00196237">
      <w:pPr>
        <w:spacing w:before="120" w:after="120" w:line="360" w:lineRule="auto"/>
        <w:jc w:val="both"/>
        <w:rPr>
          <w:rFonts w:ascii="Times New Roman" w:hAnsi="Times New Roman"/>
          <w:bCs/>
          <w:szCs w:val="26"/>
          <w:lang w:val="pt-BR"/>
        </w:rPr>
      </w:pPr>
      <w:r w:rsidRPr="00196237">
        <w:rPr>
          <w:rFonts w:ascii="Times New Roman" w:hAnsi="Times New Roman"/>
          <w:bCs/>
          <w:szCs w:val="26"/>
          <w:lang w:val="pt-BR"/>
        </w:rPr>
        <w:t>- Đoàn kết, dân chủ và minh bạch trong mọi hoạt động công tác của Khoa;</w:t>
      </w:r>
    </w:p>
    <w:p w:rsidR="00196237" w:rsidRPr="00196237" w:rsidRDefault="00196237">
      <w:pPr>
        <w:spacing w:before="120" w:after="120" w:line="360" w:lineRule="auto"/>
        <w:jc w:val="both"/>
        <w:rPr>
          <w:rFonts w:ascii="Times New Roman" w:hAnsi="Times New Roman"/>
          <w:bCs/>
          <w:szCs w:val="26"/>
          <w:lang w:val="pt-BR"/>
        </w:rPr>
      </w:pPr>
      <w:r w:rsidRPr="00196237">
        <w:rPr>
          <w:rFonts w:ascii="Times New Roman" w:hAnsi="Times New Roman"/>
          <w:bCs/>
          <w:szCs w:val="26"/>
          <w:lang w:val="pt-BR"/>
        </w:rPr>
        <w:t xml:space="preserve">- Phấn đấu 100% </w:t>
      </w:r>
      <w:ins w:id="389" w:author="Dell Inspiron" w:date="2021-06-25T22:43:00Z">
        <w:r w:rsidR="00A22272">
          <w:rPr>
            <w:rFonts w:ascii="Times New Roman" w:hAnsi="Times New Roman"/>
            <w:bCs/>
            <w:szCs w:val="26"/>
            <w:lang w:val="pt-BR"/>
          </w:rPr>
          <w:t xml:space="preserve">cán bộ, </w:t>
        </w:r>
      </w:ins>
      <w:r w:rsidRPr="00196237">
        <w:rPr>
          <w:rFonts w:ascii="Times New Roman" w:hAnsi="Times New Roman"/>
          <w:bCs/>
          <w:szCs w:val="26"/>
          <w:lang w:val="pt-BR"/>
        </w:rPr>
        <w:t xml:space="preserve">giảng viên và </w:t>
      </w:r>
      <w:ins w:id="390" w:author="Dell Inspiron" w:date="2021-06-25T22:43:00Z">
        <w:r w:rsidR="00A22272">
          <w:rPr>
            <w:rFonts w:ascii="Times New Roman" w:hAnsi="Times New Roman"/>
            <w:bCs/>
            <w:szCs w:val="26"/>
            <w:lang w:val="pt-BR"/>
          </w:rPr>
          <w:t xml:space="preserve">người lao động </w:t>
        </w:r>
      </w:ins>
      <w:del w:id="391" w:author="Dell Inspiron" w:date="2021-06-25T22:43:00Z">
        <w:r w:rsidRPr="00196237" w:rsidDel="00A22272">
          <w:rPr>
            <w:rFonts w:ascii="Times New Roman" w:hAnsi="Times New Roman"/>
            <w:bCs/>
            <w:szCs w:val="26"/>
            <w:lang w:val="pt-BR"/>
          </w:rPr>
          <w:delText>nhân viên</w:delText>
        </w:r>
      </w:del>
      <w:r w:rsidRPr="00196237">
        <w:rPr>
          <w:rFonts w:ascii="Times New Roman" w:hAnsi="Times New Roman"/>
          <w:bCs/>
          <w:szCs w:val="26"/>
          <w:lang w:val="pt-BR"/>
        </w:rPr>
        <w:t xml:space="preserve"> </w:t>
      </w:r>
      <w:del w:id="392" w:author="Dell Inspiron" w:date="2021-06-25T22:43:00Z">
        <w:r w:rsidRPr="00196237" w:rsidDel="00A22272">
          <w:rPr>
            <w:rFonts w:ascii="Times New Roman" w:hAnsi="Times New Roman"/>
            <w:bCs/>
            <w:szCs w:val="26"/>
            <w:lang w:val="pt-BR"/>
          </w:rPr>
          <w:delText xml:space="preserve">bên cạnh </w:delText>
        </w:r>
      </w:del>
      <w:r w:rsidRPr="00196237">
        <w:rPr>
          <w:rFonts w:ascii="Times New Roman" w:hAnsi="Times New Roman"/>
          <w:bCs/>
          <w:szCs w:val="26"/>
          <w:lang w:val="pt-BR"/>
        </w:rPr>
        <w:t>hoàn thành nhiệm vụ chuyên môn</w:t>
      </w:r>
      <w:ins w:id="393" w:author="Dell Inspiron" w:date="2021-06-25T22:43:00Z">
        <w:r w:rsidR="00A22272">
          <w:rPr>
            <w:rFonts w:ascii="Times New Roman" w:hAnsi="Times New Roman"/>
            <w:bCs/>
            <w:szCs w:val="26"/>
            <w:lang w:val="pt-BR"/>
          </w:rPr>
          <w:t>,</w:t>
        </w:r>
      </w:ins>
      <w:del w:id="394" w:author="Dell Inspiron" w:date="2021-06-25T22:43:00Z">
        <w:r w:rsidRPr="00196237" w:rsidDel="00A22272">
          <w:rPr>
            <w:rFonts w:ascii="Times New Roman" w:hAnsi="Times New Roman"/>
            <w:bCs/>
            <w:szCs w:val="26"/>
            <w:lang w:val="pt-BR"/>
          </w:rPr>
          <w:delText xml:space="preserve"> còn</w:delText>
        </w:r>
      </w:del>
      <w:r w:rsidRPr="00196237">
        <w:rPr>
          <w:rFonts w:ascii="Times New Roman" w:hAnsi="Times New Roman"/>
          <w:bCs/>
          <w:szCs w:val="26"/>
          <w:lang w:val="pt-BR"/>
        </w:rPr>
        <w:t xml:space="preserve"> chấp hành tốt </w:t>
      </w:r>
      <w:ins w:id="395" w:author="Dell Inspiron" w:date="2021-06-25T22:44:00Z">
        <w:r w:rsidR="00A22272">
          <w:rPr>
            <w:rFonts w:ascii="Times New Roman" w:hAnsi="Times New Roman"/>
            <w:bCs/>
            <w:szCs w:val="26"/>
            <w:lang w:val="pt-BR"/>
          </w:rPr>
          <w:t xml:space="preserve">các </w:t>
        </w:r>
      </w:ins>
      <w:r w:rsidRPr="00196237">
        <w:rPr>
          <w:rFonts w:ascii="Times New Roman" w:hAnsi="Times New Roman"/>
          <w:bCs/>
          <w:szCs w:val="26"/>
          <w:lang w:val="pt-BR"/>
        </w:rPr>
        <w:t>nội qui</w:t>
      </w:r>
      <w:ins w:id="396" w:author="Dell Inspiron" w:date="2021-06-25T22:43:00Z">
        <w:r w:rsidR="00A22272">
          <w:rPr>
            <w:rFonts w:ascii="Times New Roman" w:hAnsi="Times New Roman"/>
            <w:bCs/>
            <w:szCs w:val="26"/>
            <w:lang w:val="pt-BR"/>
          </w:rPr>
          <w:t>,</w:t>
        </w:r>
      </w:ins>
      <w:r w:rsidRPr="00196237">
        <w:rPr>
          <w:rFonts w:ascii="Times New Roman" w:hAnsi="Times New Roman"/>
          <w:bCs/>
          <w:szCs w:val="26"/>
          <w:lang w:val="pt-BR"/>
        </w:rPr>
        <w:t xml:space="preserve"> qui định, văn hóa công sở; thực sự là tấm gương cho học viên và sinh viên.</w:t>
      </w:r>
    </w:p>
    <w:p w:rsidR="00196237" w:rsidRPr="00196237" w:rsidRDefault="00196237">
      <w:pPr>
        <w:spacing w:before="120" w:after="120" w:line="360" w:lineRule="auto"/>
        <w:jc w:val="both"/>
        <w:rPr>
          <w:rFonts w:ascii="Times New Roman" w:hAnsi="Times New Roman"/>
          <w:bCs/>
          <w:szCs w:val="26"/>
          <w:lang w:val="pt-BR"/>
        </w:rPr>
      </w:pPr>
      <w:r w:rsidRPr="00196237">
        <w:rPr>
          <w:rFonts w:ascii="Times New Roman" w:hAnsi="Times New Roman"/>
          <w:bCs/>
          <w:szCs w:val="26"/>
          <w:lang w:val="pt-BR"/>
        </w:rPr>
        <w:t xml:space="preserve">- Quản lý sinh viên trên cơ sở quản lý chung của sinh viên trong Học </w:t>
      </w:r>
      <w:ins w:id="397" w:author="VPK THUYSAN" w:date="2021-07-01T11:52:00Z">
        <w:r w:rsidR="005F198F">
          <w:rPr>
            <w:rFonts w:ascii="Times New Roman" w:hAnsi="Times New Roman"/>
            <w:bCs/>
            <w:szCs w:val="26"/>
            <w:lang w:val="pt-BR"/>
          </w:rPr>
          <w:t>v</w:t>
        </w:r>
      </w:ins>
      <w:del w:id="398" w:author="VPK THUYSAN" w:date="2021-07-01T11:52:00Z">
        <w:r w:rsidRPr="00196237" w:rsidDel="005F198F">
          <w:rPr>
            <w:rFonts w:ascii="Times New Roman" w:hAnsi="Times New Roman"/>
            <w:bCs/>
            <w:szCs w:val="26"/>
            <w:lang w:val="pt-BR"/>
          </w:rPr>
          <w:delText>V</w:delText>
        </w:r>
      </w:del>
      <w:r w:rsidRPr="00196237">
        <w:rPr>
          <w:rFonts w:ascii="Times New Roman" w:hAnsi="Times New Roman"/>
          <w:bCs/>
          <w:szCs w:val="26"/>
          <w:lang w:val="pt-BR"/>
        </w:rPr>
        <w:t>iện</w:t>
      </w:r>
      <w:ins w:id="399" w:author="Dell Inspiron" w:date="2021-06-25T22:44:00Z">
        <w:r w:rsidR="00A22272">
          <w:rPr>
            <w:rFonts w:ascii="Times New Roman" w:hAnsi="Times New Roman"/>
            <w:bCs/>
            <w:szCs w:val="26"/>
            <w:lang w:val="pt-BR"/>
          </w:rPr>
          <w:t xml:space="preserve">, đề cao </w:t>
        </w:r>
      </w:ins>
      <w:del w:id="400" w:author="Dell Inspiron" w:date="2021-06-25T22:44:00Z">
        <w:r w:rsidRPr="00196237" w:rsidDel="00A22272">
          <w:rPr>
            <w:rFonts w:ascii="Times New Roman" w:hAnsi="Times New Roman"/>
            <w:bCs/>
            <w:szCs w:val="26"/>
            <w:lang w:val="pt-BR"/>
          </w:rPr>
          <w:delText xml:space="preserve"> lấy </w:delText>
        </w:r>
      </w:del>
      <w:r w:rsidRPr="00196237">
        <w:rPr>
          <w:rFonts w:ascii="Times New Roman" w:hAnsi="Times New Roman"/>
          <w:bCs/>
          <w:szCs w:val="26"/>
          <w:lang w:val="pt-BR"/>
        </w:rPr>
        <w:t>tinh thần tự giác, chủ động</w:t>
      </w:r>
      <w:ins w:id="401" w:author="Dell Inspiron" w:date="2021-06-25T22:44:00Z">
        <w:r w:rsidR="00A22272">
          <w:rPr>
            <w:rFonts w:ascii="Times New Roman" w:hAnsi="Times New Roman"/>
            <w:bCs/>
            <w:szCs w:val="26"/>
            <w:lang w:val="pt-BR"/>
          </w:rPr>
          <w:t>, sáng tạo</w:t>
        </w:r>
      </w:ins>
      <w:r w:rsidRPr="00196237">
        <w:rPr>
          <w:rFonts w:ascii="Times New Roman" w:hAnsi="Times New Roman"/>
          <w:bCs/>
          <w:szCs w:val="26"/>
          <w:lang w:val="pt-BR"/>
        </w:rPr>
        <w:t>. Khuyến khích sinh viên tham gia</w:t>
      </w:r>
      <w:ins w:id="402" w:author="Dell Inspiron" w:date="2021-06-25T22:45:00Z">
        <w:r w:rsidR="00A22272">
          <w:rPr>
            <w:rFonts w:ascii="Times New Roman" w:hAnsi="Times New Roman"/>
            <w:bCs/>
            <w:szCs w:val="26"/>
            <w:lang w:val="pt-BR"/>
          </w:rPr>
          <w:t xml:space="preserve"> các hoạt động chung của khoa và nhà trường, tạo điều kiện và động viên sinh viên, học viên tham gia</w:t>
        </w:r>
      </w:ins>
      <w:r w:rsidRPr="00196237">
        <w:rPr>
          <w:rFonts w:ascii="Times New Roman" w:hAnsi="Times New Roman"/>
          <w:bCs/>
          <w:szCs w:val="26"/>
          <w:lang w:val="pt-BR"/>
        </w:rPr>
        <w:t xml:space="preserve"> NCKH.</w:t>
      </w:r>
    </w:p>
    <w:p w:rsidR="00256AB9" w:rsidRPr="003E7C59" w:rsidRDefault="00196237">
      <w:pPr>
        <w:pStyle w:val="ListParagraph"/>
        <w:autoSpaceDE/>
        <w:autoSpaceDN/>
        <w:spacing w:before="120" w:after="120" w:line="360" w:lineRule="auto"/>
        <w:ind w:left="0"/>
        <w:contextualSpacing w:val="0"/>
        <w:rPr>
          <w:b/>
          <w:sz w:val="26"/>
          <w:szCs w:val="26"/>
          <w:rPrChange w:id="403" w:author="VPK THUYSAN" w:date="2021-07-01T11:48:00Z">
            <w:rPr>
              <w:sz w:val="26"/>
              <w:szCs w:val="26"/>
            </w:rPr>
          </w:rPrChange>
        </w:rPr>
      </w:pPr>
      <w:r w:rsidRPr="003E7C59">
        <w:rPr>
          <w:b/>
          <w:sz w:val="26"/>
          <w:szCs w:val="26"/>
          <w:rPrChange w:id="404" w:author="VPK THUYSAN" w:date="2021-07-01T11:48:00Z">
            <w:rPr>
              <w:sz w:val="26"/>
              <w:szCs w:val="26"/>
            </w:rPr>
          </w:rPrChange>
        </w:rPr>
        <w:t xml:space="preserve">6.7 </w:t>
      </w:r>
      <w:r w:rsidR="00256AB9" w:rsidRPr="003E7C59">
        <w:rPr>
          <w:b/>
          <w:sz w:val="26"/>
          <w:szCs w:val="26"/>
          <w:rPrChange w:id="405" w:author="VPK THUYSAN" w:date="2021-07-01T11:48:00Z">
            <w:rPr>
              <w:sz w:val="26"/>
              <w:szCs w:val="26"/>
            </w:rPr>
          </w:rPrChange>
        </w:rPr>
        <w:t>Các công tác khác</w:t>
      </w:r>
    </w:p>
    <w:p w:rsidR="006E264E" w:rsidRPr="00196237" w:rsidRDefault="006E264E">
      <w:pPr>
        <w:pStyle w:val="ListParagraph"/>
        <w:autoSpaceDE/>
        <w:autoSpaceDN/>
        <w:spacing w:before="120" w:after="120" w:line="360" w:lineRule="auto"/>
        <w:ind w:left="0"/>
        <w:contextualSpacing w:val="0"/>
        <w:rPr>
          <w:sz w:val="26"/>
          <w:szCs w:val="26"/>
        </w:rPr>
      </w:pPr>
      <w:r>
        <w:rPr>
          <w:sz w:val="26"/>
          <w:szCs w:val="26"/>
        </w:rPr>
        <w:tab/>
      </w:r>
      <w:ins w:id="406" w:author="Dell Inspiron" w:date="2021-06-25T22:46:00Z">
        <w:r w:rsidR="00A22272">
          <w:rPr>
            <w:sz w:val="26"/>
            <w:szCs w:val="26"/>
          </w:rPr>
          <w:t xml:space="preserve">Khoa sẵn sàng tham gia tích cực vào </w:t>
        </w:r>
      </w:ins>
      <w:del w:id="407" w:author="Dell Inspiron" w:date="2021-06-25T22:46:00Z">
        <w:r w:rsidDel="00A22272">
          <w:rPr>
            <w:sz w:val="26"/>
            <w:szCs w:val="26"/>
          </w:rPr>
          <w:delText>C</w:delText>
        </w:r>
      </w:del>
      <w:ins w:id="408" w:author="Dell Inspiron" w:date="2021-06-25T22:46:00Z">
        <w:r w:rsidR="00A22272">
          <w:rPr>
            <w:sz w:val="26"/>
            <w:szCs w:val="26"/>
          </w:rPr>
          <w:t>c</w:t>
        </w:r>
      </w:ins>
      <w:r>
        <w:rPr>
          <w:sz w:val="26"/>
          <w:szCs w:val="26"/>
        </w:rPr>
        <w:t>ông tác quảng bá tuyển sinh, hỗ trợ các địa phương về chuyên môn</w:t>
      </w:r>
      <w:ins w:id="409" w:author="Dell Inspiron" w:date="2021-06-25T22:47:00Z">
        <w:r w:rsidR="00C66485">
          <w:rPr>
            <w:sz w:val="26"/>
            <w:szCs w:val="26"/>
          </w:rPr>
          <w:t>, chuyển giao khoa học công nghệ</w:t>
        </w:r>
      </w:ins>
      <w:r>
        <w:rPr>
          <w:sz w:val="26"/>
          <w:szCs w:val="26"/>
        </w:rPr>
        <w:t>, công tác phòng chống dịch bệnh, phòng chống lục bão</w:t>
      </w:r>
      <w:ins w:id="410" w:author="Dell Inspiron" w:date="2021-06-25T22:46:00Z">
        <w:r w:rsidR="00A22272">
          <w:rPr>
            <w:sz w:val="26"/>
            <w:szCs w:val="26"/>
          </w:rPr>
          <w:t xml:space="preserve"> theo sự ph</w:t>
        </w:r>
      </w:ins>
      <w:ins w:id="411" w:author="Dell Inspiron" w:date="2021-06-25T22:47:00Z">
        <w:r w:rsidR="00C66485">
          <w:rPr>
            <w:sz w:val="26"/>
            <w:szCs w:val="26"/>
          </w:rPr>
          <w:t xml:space="preserve">ân công </w:t>
        </w:r>
        <w:r w:rsidR="00A22272">
          <w:rPr>
            <w:sz w:val="26"/>
            <w:szCs w:val="26"/>
          </w:rPr>
          <w:t xml:space="preserve"> của Học viện và</w:t>
        </w:r>
        <w:r w:rsidR="00C66485">
          <w:rPr>
            <w:sz w:val="26"/>
            <w:szCs w:val="26"/>
          </w:rPr>
          <w:t xml:space="preserve"> nhu cầu từ các</w:t>
        </w:r>
        <w:r w:rsidR="00A22272">
          <w:rPr>
            <w:sz w:val="26"/>
            <w:szCs w:val="26"/>
          </w:rPr>
          <w:t xml:space="preserve"> địa phương. </w:t>
        </w:r>
      </w:ins>
      <w:r>
        <w:rPr>
          <w:sz w:val="26"/>
          <w:szCs w:val="26"/>
        </w:rPr>
        <w:t xml:space="preserve"> </w:t>
      </w:r>
      <w:del w:id="412" w:author="Dell Inspiron" w:date="2021-06-25T22:46:00Z">
        <w:r w:rsidDel="00A22272">
          <w:rPr>
            <w:sz w:val="26"/>
            <w:szCs w:val="26"/>
          </w:rPr>
          <w:delText>khoa luôn sẵn sàng.</w:delText>
        </w:r>
      </w:del>
      <w:ins w:id="413" w:author="Dell Inspiron" w:date="2021-06-25T22:46:00Z">
        <w:r w:rsidR="00A22272">
          <w:rPr>
            <w:sz w:val="26"/>
            <w:szCs w:val="26"/>
          </w:rPr>
          <w:t xml:space="preserve"> </w:t>
        </w:r>
      </w:ins>
    </w:p>
    <w:p w:rsidR="006E264E" w:rsidRPr="006E264E" w:rsidRDefault="006E264E">
      <w:pPr>
        <w:spacing w:before="120" w:after="120" w:line="360" w:lineRule="auto"/>
        <w:jc w:val="center"/>
        <w:rPr>
          <w:rFonts w:ascii="Times New Roman" w:hAnsi="Times New Roman"/>
          <w:b/>
          <w:lang w:val="vi-VN"/>
        </w:rPr>
        <w:pPrChange w:id="414" w:author="VPK THUYSAN" w:date="2021-07-01T11:47:00Z">
          <w:pPr>
            <w:spacing w:before="80" w:after="80" w:line="360" w:lineRule="exact"/>
            <w:jc w:val="center"/>
          </w:pPr>
        </w:pPrChange>
      </w:pPr>
      <w:r>
        <w:rPr>
          <w:b/>
        </w:rPr>
        <w:br w:type="page"/>
      </w:r>
      <w:r w:rsidRPr="006E264E">
        <w:rPr>
          <w:rFonts w:ascii="Times New Roman" w:hAnsi="Times New Roman"/>
          <w:b/>
        </w:rPr>
        <w:lastRenderedPageBreak/>
        <w:t>PHẦN 3</w:t>
      </w:r>
    </w:p>
    <w:p w:rsidR="006E264E" w:rsidRPr="006E264E" w:rsidRDefault="006E264E">
      <w:pPr>
        <w:spacing w:before="120" w:after="120" w:line="360" w:lineRule="auto"/>
        <w:jc w:val="center"/>
        <w:rPr>
          <w:rFonts w:ascii="Times New Roman" w:hAnsi="Times New Roman"/>
          <w:b/>
          <w:lang w:val="vi-VN"/>
        </w:rPr>
        <w:pPrChange w:id="415" w:author="VPK THUYSAN" w:date="2021-07-01T11:49:00Z">
          <w:pPr>
            <w:spacing w:before="80" w:after="80" w:line="360" w:lineRule="exact"/>
            <w:jc w:val="center"/>
          </w:pPr>
        </w:pPrChange>
      </w:pPr>
      <w:r w:rsidRPr="006E264E">
        <w:rPr>
          <w:rFonts w:ascii="Times New Roman" w:hAnsi="Times New Roman"/>
          <w:b/>
          <w:lang w:val="vi-VN"/>
        </w:rPr>
        <w:t>GIẢI PHÁP, KẾ HOẠCH TRIỂN KHAI THỰC HIỆN</w:t>
      </w:r>
    </w:p>
    <w:p w:rsidR="006E264E" w:rsidRPr="00CC1C5D" w:rsidRDefault="006E264E">
      <w:pPr>
        <w:pStyle w:val="ListParagraph"/>
        <w:tabs>
          <w:tab w:val="left" w:pos="1080"/>
        </w:tabs>
        <w:autoSpaceDE/>
        <w:autoSpaceDN/>
        <w:spacing w:before="120" w:after="120" w:line="360" w:lineRule="auto"/>
        <w:ind w:left="0"/>
        <w:contextualSpacing w:val="0"/>
        <w:jc w:val="both"/>
        <w:rPr>
          <w:b/>
          <w:sz w:val="26"/>
          <w:szCs w:val="26"/>
          <w:lang w:val="vi-VN"/>
          <w:rPrChange w:id="416" w:author="Ordinateur" w:date="2021-06-28T14:43:00Z">
            <w:rPr>
              <w:b/>
              <w:sz w:val="26"/>
              <w:szCs w:val="26"/>
            </w:rPr>
          </w:rPrChange>
        </w:rPr>
        <w:pPrChange w:id="417" w:author="VPK THUYSAN" w:date="2021-07-01T11:49:00Z">
          <w:pPr>
            <w:pStyle w:val="ListParagraph"/>
            <w:tabs>
              <w:tab w:val="left" w:pos="1080"/>
            </w:tabs>
            <w:autoSpaceDE/>
            <w:autoSpaceDN/>
            <w:spacing w:before="80" w:after="80" w:line="360" w:lineRule="exact"/>
            <w:ind w:left="0"/>
            <w:contextualSpacing w:val="0"/>
            <w:jc w:val="both"/>
          </w:pPr>
        </w:pPrChange>
      </w:pPr>
      <w:r w:rsidRPr="00CC1C5D">
        <w:rPr>
          <w:b/>
          <w:sz w:val="26"/>
          <w:szCs w:val="26"/>
          <w:lang w:val="vi-VN"/>
          <w:rPrChange w:id="418" w:author="Ordinateur" w:date="2021-06-28T14:43:00Z">
            <w:rPr>
              <w:b/>
              <w:sz w:val="26"/>
              <w:szCs w:val="26"/>
            </w:rPr>
          </w:rPrChange>
        </w:rPr>
        <w:t>1. Công tác tổ chức, quản lý, nhân sự</w:t>
      </w:r>
    </w:p>
    <w:p w:rsidR="000D61A2" w:rsidRPr="00CC1C5D" w:rsidRDefault="000D61A2">
      <w:pPr>
        <w:pStyle w:val="ListParagraph"/>
        <w:tabs>
          <w:tab w:val="left" w:pos="720"/>
        </w:tabs>
        <w:autoSpaceDE/>
        <w:autoSpaceDN/>
        <w:spacing w:before="120" w:after="120" w:line="360" w:lineRule="auto"/>
        <w:ind w:left="0"/>
        <w:contextualSpacing w:val="0"/>
        <w:jc w:val="both"/>
        <w:rPr>
          <w:sz w:val="26"/>
          <w:szCs w:val="26"/>
          <w:lang w:val="vi-VN"/>
          <w:rPrChange w:id="419" w:author="Ordinateur" w:date="2021-06-28T14:43:00Z">
            <w:rPr>
              <w:sz w:val="26"/>
              <w:szCs w:val="26"/>
            </w:rPr>
          </w:rPrChange>
        </w:rPr>
        <w:pPrChange w:id="420" w:author="VPK THUYSAN" w:date="2021-07-01T11:49:00Z">
          <w:pPr>
            <w:pStyle w:val="ListParagraph"/>
            <w:tabs>
              <w:tab w:val="left" w:pos="720"/>
            </w:tabs>
            <w:autoSpaceDE/>
            <w:autoSpaceDN/>
            <w:spacing w:before="80" w:after="80" w:line="360" w:lineRule="exact"/>
            <w:ind w:left="0"/>
            <w:contextualSpacing w:val="0"/>
            <w:jc w:val="both"/>
          </w:pPr>
        </w:pPrChange>
      </w:pPr>
      <w:r w:rsidRPr="00CC1C5D">
        <w:rPr>
          <w:sz w:val="26"/>
          <w:szCs w:val="26"/>
          <w:lang w:val="vi-VN"/>
          <w:rPrChange w:id="421" w:author="Ordinateur" w:date="2021-06-28T14:43:00Z">
            <w:rPr>
              <w:sz w:val="26"/>
              <w:szCs w:val="26"/>
            </w:rPr>
          </w:rPrChange>
        </w:rPr>
        <w:tab/>
        <w:t>Nguồn nhân sự ổn định có chất lượng cao là yếu tố then chốt</w:t>
      </w:r>
      <w:r w:rsidR="004F490D" w:rsidRPr="00CC1C5D">
        <w:rPr>
          <w:sz w:val="26"/>
          <w:szCs w:val="26"/>
          <w:lang w:val="vi-VN"/>
          <w:rPrChange w:id="422" w:author="Ordinateur" w:date="2021-06-28T14:43:00Z">
            <w:rPr>
              <w:sz w:val="26"/>
              <w:szCs w:val="26"/>
            </w:rPr>
          </w:rPrChange>
        </w:rPr>
        <w:t xml:space="preserve"> trong sự phát triển của Khoa nói riêng và của Học </w:t>
      </w:r>
      <w:ins w:id="423" w:author="VPK THUYSAN" w:date="2021-07-01T11:52:00Z">
        <w:r w:rsidR="005F198F">
          <w:rPr>
            <w:sz w:val="26"/>
            <w:szCs w:val="26"/>
          </w:rPr>
          <w:t>v</w:t>
        </w:r>
      </w:ins>
      <w:del w:id="424" w:author="VPK THUYSAN" w:date="2021-07-01T11:52:00Z">
        <w:r w:rsidR="004F490D" w:rsidRPr="00CC1C5D" w:rsidDel="005F198F">
          <w:rPr>
            <w:sz w:val="26"/>
            <w:szCs w:val="26"/>
            <w:lang w:val="vi-VN"/>
            <w:rPrChange w:id="425" w:author="Ordinateur" w:date="2021-06-28T14:43:00Z">
              <w:rPr>
                <w:sz w:val="26"/>
                <w:szCs w:val="26"/>
              </w:rPr>
            </w:rPrChange>
          </w:rPr>
          <w:delText>V</w:delText>
        </w:r>
      </w:del>
      <w:r w:rsidR="004F490D" w:rsidRPr="00CC1C5D">
        <w:rPr>
          <w:sz w:val="26"/>
          <w:szCs w:val="26"/>
          <w:lang w:val="vi-VN"/>
          <w:rPrChange w:id="426" w:author="Ordinateur" w:date="2021-06-28T14:43:00Z">
            <w:rPr>
              <w:sz w:val="26"/>
              <w:szCs w:val="26"/>
            </w:rPr>
          </w:rPrChange>
        </w:rPr>
        <w:t xml:space="preserve">iện nói </w:t>
      </w:r>
      <w:ins w:id="427" w:author="Dell Inspiron" w:date="2021-06-25T22:48:00Z">
        <w:r w:rsidR="00C66485" w:rsidRPr="00CC1C5D">
          <w:rPr>
            <w:sz w:val="26"/>
            <w:szCs w:val="26"/>
            <w:lang w:val="vi-VN"/>
            <w:rPrChange w:id="428" w:author="Ordinateur" w:date="2021-06-28T14:43:00Z">
              <w:rPr>
                <w:sz w:val="26"/>
                <w:szCs w:val="26"/>
              </w:rPr>
            </w:rPrChange>
          </w:rPr>
          <w:t>chung</w:t>
        </w:r>
      </w:ins>
      <w:del w:id="429" w:author="Dell Inspiron" w:date="2021-06-25T22:48:00Z">
        <w:r w:rsidR="004F490D" w:rsidRPr="00CC1C5D" w:rsidDel="00C66485">
          <w:rPr>
            <w:sz w:val="26"/>
            <w:szCs w:val="26"/>
            <w:lang w:val="vi-VN"/>
            <w:rPrChange w:id="430" w:author="Ordinateur" w:date="2021-06-28T14:43:00Z">
              <w:rPr>
                <w:sz w:val="26"/>
                <w:szCs w:val="26"/>
              </w:rPr>
            </w:rPrChange>
          </w:rPr>
          <w:delText>chúng</w:delText>
        </w:r>
      </w:del>
      <w:r w:rsidR="004F490D" w:rsidRPr="00CC1C5D">
        <w:rPr>
          <w:sz w:val="26"/>
          <w:szCs w:val="26"/>
          <w:lang w:val="vi-VN"/>
          <w:rPrChange w:id="431" w:author="Ordinateur" w:date="2021-06-28T14:43:00Z">
            <w:rPr>
              <w:sz w:val="26"/>
              <w:szCs w:val="26"/>
            </w:rPr>
          </w:rPrChange>
        </w:rPr>
        <w:t xml:space="preserve">, </w:t>
      </w:r>
      <w:del w:id="432" w:author="Dell Inspiron" w:date="2021-06-25T22:48:00Z">
        <w:r w:rsidR="004F490D" w:rsidRPr="00CC1C5D" w:rsidDel="00C66485">
          <w:rPr>
            <w:sz w:val="26"/>
            <w:szCs w:val="26"/>
            <w:lang w:val="vi-VN"/>
            <w:rPrChange w:id="433" w:author="Ordinateur" w:date="2021-06-28T14:43:00Z">
              <w:rPr>
                <w:sz w:val="26"/>
                <w:szCs w:val="26"/>
              </w:rPr>
            </w:rPrChange>
          </w:rPr>
          <w:delText>muốn vậy cần</w:delText>
        </w:r>
      </w:del>
      <w:ins w:id="434" w:author="Dell Inspiron" w:date="2021-06-25T22:48:00Z">
        <w:r w:rsidR="00C66485" w:rsidRPr="00CC1C5D">
          <w:rPr>
            <w:sz w:val="26"/>
            <w:szCs w:val="26"/>
            <w:lang w:val="vi-VN"/>
            <w:rPrChange w:id="435" w:author="Ordinateur" w:date="2021-06-28T14:43:00Z">
              <w:rPr>
                <w:sz w:val="26"/>
                <w:szCs w:val="26"/>
              </w:rPr>
            </w:rPrChange>
          </w:rPr>
          <w:t>do vậy Học viện và khoa cần phối hợp và</w:t>
        </w:r>
      </w:ins>
      <w:r w:rsidR="004F490D" w:rsidRPr="00CC1C5D">
        <w:rPr>
          <w:sz w:val="26"/>
          <w:szCs w:val="26"/>
          <w:lang w:val="vi-VN"/>
          <w:rPrChange w:id="436" w:author="Ordinateur" w:date="2021-06-28T14:43:00Z">
            <w:rPr>
              <w:sz w:val="26"/>
              <w:szCs w:val="26"/>
            </w:rPr>
          </w:rPrChange>
        </w:rPr>
        <w:t xml:space="preserve"> tạo điều kiện tốt nhất có thể cho các cán bộ được làm việc, cống hiến, phát huy hết khả năng cá thể đã được đào tạo.</w:t>
      </w:r>
    </w:p>
    <w:p w:rsidR="004F490D" w:rsidRPr="004F490D" w:rsidRDefault="004F490D">
      <w:pPr>
        <w:pStyle w:val="ListParagraph"/>
        <w:tabs>
          <w:tab w:val="left" w:pos="720"/>
        </w:tabs>
        <w:autoSpaceDE/>
        <w:autoSpaceDN/>
        <w:spacing w:before="120" w:after="120" w:line="360" w:lineRule="auto"/>
        <w:ind w:left="0"/>
        <w:contextualSpacing w:val="0"/>
        <w:jc w:val="both"/>
        <w:rPr>
          <w:sz w:val="26"/>
          <w:szCs w:val="26"/>
        </w:rPr>
        <w:pPrChange w:id="437" w:author="VPK THUYSAN" w:date="2021-07-01T11:49:00Z">
          <w:pPr>
            <w:pStyle w:val="ListParagraph"/>
            <w:tabs>
              <w:tab w:val="left" w:pos="720"/>
            </w:tabs>
            <w:autoSpaceDE/>
            <w:autoSpaceDN/>
            <w:spacing w:before="80" w:after="80" w:line="360" w:lineRule="exact"/>
            <w:ind w:left="0"/>
            <w:contextualSpacing w:val="0"/>
            <w:jc w:val="both"/>
          </w:pPr>
        </w:pPrChange>
      </w:pPr>
      <w:r w:rsidRPr="00CC1C5D">
        <w:rPr>
          <w:sz w:val="26"/>
          <w:szCs w:val="26"/>
          <w:lang w:val="vi-VN"/>
          <w:rPrChange w:id="438" w:author="Ordinateur" w:date="2021-06-28T14:43:00Z">
            <w:rPr>
              <w:sz w:val="26"/>
              <w:szCs w:val="26"/>
            </w:rPr>
          </w:rPrChange>
        </w:rPr>
        <w:tab/>
      </w:r>
      <w:r w:rsidRPr="004F490D">
        <w:rPr>
          <w:sz w:val="26"/>
          <w:szCs w:val="26"/>
        </w:rPr>
        <w:t>Phương châm quản lý nhân sự ở Khoa theo chất lượng công việc và tiến độ thực hiện để cán bộ có sự chủ động trong tự đào tạo, nghiên cứu khoa học và xuất bản phẩm.</w:t>
      </w:r>
    </w:p>
    <w:p w:rsidR="004F490D" w:rsidRDefault="004F490D">
      <w:pPr>
        <w:spacing w:before="120" w:after="120" w:line="360" w:lineRule="auto"/>
        <w:ind w:firstLine="720"/>
        <w:jc w:val="both"/>
        <w:rPr>
          <w:rFonts w:ascii="Times New Roman" w:hAnsi="Times New Roman"/>
          <w:bCs/>
          <w:szCs w:val="26"/>
          <w:lang w:val="pt-BR"/>
        </w:rPr>
        <w:pPrChange w:id="439" w:author="VPK THUYSAN" w:date="2021-07-01T11:49:00Z">
          <w:pPr>
            <w:spacing w:line="360" w:lineRule="auto"/>
            <w:ind w:firstLine="720"/>
            <w:jc w:val="both"/>
          </w:pPr>
        </w:pPrChange>
      </w:pPr>
      <w:r w:rsidRPr="004F490D">
        <w:rPr>
          <w:rFonts w:ascii="Times New Roman" w:hAnsi="Times New Roman"/>
          <w:bCs/>
          <w:szCs w:val="26"/>
          <w:lang w:val="pt-BR"/>
        </w:rPr>
        <w:t>Nghiêm túc chấp hành, tiếp thu có chọn lọc, tổ chức thực hiện tốt, đúng tiến độ các chủ trương, chính sách, kế hoạch, chương trình hành động của Đảng ủy, Ban Giám Đốc, Chi bộ về tất cả các lĩnh vực công tác.</w:t>
      </w:r>
    </w:p>
    <w:p w:rsidR="004F490D" w:rsidRDefault="004F490D">
      <w:pPr>
        <w:spacing w:before="120" w:after="120" w:line="360" w:lineRule="auto"/>
        <w:jc w:val="both"/>
        <w:rPr>
          <w:rFonts w:ascii="Times New Roman" w:hAnsi="Times New Roman"/>
          <w:bCs/>
          <w:szCs w:val="26"/>
          <w:lang w:val="pt-BR"/>
        </w:rPr>
        <w:pPrChange w:id="440" w:author="VPK THUYSAN" w:date="2021-07-01T11:49:00Z">
          <w:pPr>
            <w:spacing w:line="360" w:lineRule="auto"/>
            <w:jc w:val="both"/>
          </w:pPr>
        </w:pPrChange>
      </w:pPr>
      <w:r>
        <w:rPr>
          <w:rFonts w:ascii="Times New Roman" w:hAnsi="Times New Roman"/>
          <w:bCs/>
          <w:szCs w:val="26"/>
          <w:lang w:val="pt-BR"/>
        </w:rPr>
        <w:t>- Chỉ đạo, tổ chức triển khai hoàn thiện cơ cấu tổ chức quản lý cấp Khoa, cấp bộ môn trên tinh thần tập trung, dân chủ, đảm bảo tính kế thừa và phát huy tính mới.</w:t>
      </w:r>
    </w:p>
    <w:p w:rsidR="004F490D" w:rsidRDefault="004F490D">
      <w:pPr>
        <w:shd w:val="clear" w:color="auto" w:fill="FFFFFF"/>
        <w:spacing w:before="120" w:after="120" w:line="360" w:lineRule="auto"/>
        <w:jc w:val="both"/>
        <w:rPr>
          <w:rFonts w:ascii="Times New Roman" w:hAnsi="Times New Roman"/>
          <w:bCs/>
          <w:szCs w:val="26"/>
          <w:lang w:val="pt-BR"/>
        </w:rPr>
        <w:pPrChange w:id="441" w:author="VPK THUYSAN" w:date="2021-07-01T11:49:00Z">
          <w:pPr>
            <w:shd w:val="clear" w:color="auto" w:fill="FFFFFF"/>
            <w:spacing w:line="360" w:lineRule="auto"/>
            <w:jc w:val="both"/>
          </w:pPr>
        </w:pPrChange>
      </w:pPr>
      <w:r>
        <w:rPr>
          <w:rFonts w:ascii="Times New Roman" w:hAnsi="Times New Roman"/>
          <w:bCs/>
          <w:szCs w:val="26"/>
          <w:lang w:val="pt-BR"/>
        </w:rPr>
        <w:t>- Rà soát kỹ đội ngũ giảng viên cả về số lượng và chất lượng; Đối với giảng viên cơ hữu thì động viên, khuyến khích, và tạo điều kiện đào tạo nâng cao năng lực theo đúng chuyên ngành. Đối với tuyển dụng mới phải đảm bảo theo tiêu chuẩn qui định, tìm cách thu hút những người có bằng cấp cao phù hợp với nhu cầu của từng bộ môn chuyên môn.</w:t>
      </w:r>
    </w:p>
    <w:p w:rsidR="004F490D" w:rsidRDefault="004F490D">
      <w:pPr>
        <w:shd w:val="clear" w:color="auto" w:fill="FFFFFF"/>
        <w:spacing w:before="120" w:after="120" w:line="360" w:lineRule="auto"/>
        <w:jc w:val="both"/>
        <w:rPr>
          <w:rFonts w:ascii="Times New Roman" w:hAnsi="Times New Roman"/>
          <w:bCs/>
          <w:szCs w:val="26"/>
          <w:lang w:val="pt-BR"/>
        </w:rPr>
        <w:pPrChange w:id="442" w:author="VPK THUYSAN" w:date="2021-07-01T11:49:00Z">
          <w:pPr>
            <w:shd w:val="clear" w:color="auto" w:fill="FFFFFF"/>
            <w:spacing w:line="360" w:lineRule="auto"/>
            <w:jc w:val="both"/>
          </w:pPr>
        </w:pPrChange>
      </w:pPr>
      <w:r>
        <w:rPr>
          <w:rFonts w:ascii="Times New Roman" w:hAnsi="Times New Roman"/>
          <w:bCs/>
          <w:szCs w:val="26"/>
          <w:lang w:val="pt-BR"/>
        </w:rPr>
        <w:t>- Thường xuyên tổ chức hoặc tham gia các hoạt động nhằm giúp cán bộ trong Khoa nâng cao trình độ chuyên môn, tiếp cận nhiều hơn với thực tế sản xuất, nâng cao trình độ ngoại ngữ, kỹ năng sư phạm, kỹ năng nghiên cứu, trình độ quản lý các cấp...</w:t>
      </w:r>
    </w:p>
    <w:p w:rsidR="004F490D" w:rsidRDefault="004F490D">
      <w:pPr>
        <w:shd w:val="clear" w:color="auto" w:fill="FFFFFF"/>
        <w:spacing w:before="120" w:after="120" w:line="360" w:lineRule="auto"/>
        <w:jc w:val="both"/>
        <w:rPr>
          <w:rFonts w:ascii="Times New Roman" w:hAnsi="Times New Roman"/>
          <w:bCs/>
          <w:szCs w:val="26"/>
          <w:lang w:val="pt-BR"/>
        </w:rPr>
        <w:pPrChange w:id="443" w:author="VPK THUYSAN" w:date="2021-07-01T11:49:00Z">
          <w:pPr>
            <w:shd w:val="clear" w:color="auto" w:fill="FFFFFF"/>
            <w:spacing w:line="360" w:lineRule="auto"/>
            <w:jc w:val="both"/>
          </w:pPr>
        </w:pPrChange>
      </w:pPr>
      <w:r>
        <w:rPr>
          <w:rFonts w:ascii="Times New Roman" w:hAnsi="Times New Roman"/>
          <w:bCs/>
          <w:szCs w:val="26"/>
          <w:lang w:val="pt-BR"/>
        </w:rPr>
        <w:t xml:space="preserve">- Từng bộ môn phải có kế hoạch đào tạo đối với đội ngũ kỹ thuật viên, Khoa coi trọng năng lực phòng thí nghiệm của đội ngũ kỹ thuật viên. Đây là một trong những mấu chốt quan trọng để phát triển công tác nghiên cứu khoa học cơ bản và ứng dụng phát triển, cũng như khả năng xuất bản của Khoa trên các tạp chí quốc tế.   </w:t>
      </w:r>
    </w:p>
    <w:p w:rsidR="004F490D" w:rsidRPr="00D96E40" w:rsidRDefault="004F490D">
      <w:pPr>
        <w:shd w:val="clear" w:color="auto" w:fill="FFFFFF"/>
        <w:spacing w:before="120" w:after="120" w:line="360" w:lineRule="auto"/>
        <w:jc w:val="both"/>
        <w:rPr>
          <w:rFonts w:ascii="Times New Roman" w:hAnsi="Times New Roman"/>
          <w:bCs/>
          <w:szCs w:val="26"/>
          <w:lang w:val="pt-BR"/>
        </w:rPr>
        <w:pPrChange w:id="444" w:author="VPK THUYSAN" w:date="2021-07-01T11:49:00Z">
          <w:pPr>
            <w:shd w:val="clear" w:color="auto" w:fill="FFFFFF"/>
            <w:spacing w:line="360" w:lineRule="auto"/>
            <w:jc w:val="both"/>
          </w:pPr>
        </w:pPrChange>
      </w:pPr>
      <w:r>
        <w:rPr>
          <w:rFonts w:ascii="Times New Roman" w:hAnsi="Times New Roman"/>
          <w:bCs/>
          <w:szCs w:val="26"/>
          <w:lang w:val="pt-BR"/>
        </w:rPr>
        <w:t>-</w:t>
      </w:r>
      <w:r w:rsidRPr="009A7B73">
        <w:rPr>
          <w:rFonts w:ascii="Times New Roman" w:hAnsi="Times New Roman"/>
          <w:bCs/>
          <w:szCs w:val="26"/>
          <w:lang w:val="pt-BR"/>
        </w:rPr>
        <w:t xml:space="preserve">  Kế hoạch nhiệm kỳ 20</w:t>
      </w:r>
      <w:r>
        <w:rPr>
          <w:rFonts w:ascii="Times New Roman" w:hAnsi="Times New Roman"/>
          <w:bCs/>
          <w:szCs w:val="26"/>
          <w:lang w:val="pt-BR"/>
        </w:rPr>
        <w:t>2</w:t>
      </w:r>
      <w:r w:rsidRPr="009A7B73">
        <w:rPr>
          <w:rFonts w:ascii="Times New Roman" w:hAnsi="Times New Roman"/>
          <w:bCs/>
          <w:szCs w:val="26"/>
          <w:lang w:val="pt-BR"/>
        </w:rPr>
        <w:t>1-202</w:t>
      </w:r>
      <w:r>
        <w:rPr>
          <w:rFonts w:ascii="Times New Roman" w:hAnsi="Times New Roman"/>
          <w:bCs/>
          <w:szCs w:val="26"/>
          <w:lang w:val="pt-BR"/>
        </w:rPr>
        <w:t>6</w:t>
      </w:r>
      <w:r w:rsidRPr="009A7B73">
        <w:rPr>
          <w:rFonts w:ascii="Times New Roman" w:hAnsi="Times New Roman"/>
          <w:bCs/>
          <w:szCs w:val="26"/>
          <w:lang w:val="pt-BR"/>
        </w:rPr>
        <w:t xml:space="preserve">: </w:t>
      </w:r>
    </w:p>
    <w:p w:rsidR="004F490D" w:rsidRPr="009A7B73" w:rsidRDefault="004F490D">
      <w:pPr>
        <w:shd w:val="clear" w:color="auto" w:fill="FFFFFF"/>
        <w:spacing w:before="120" w:after="120" w:line="360" w:lineRule="auto"/>
        <w:jc w:val="both"/>
        <w:rPr>
          <w:rFonts w:ascii="Times New Roman" w:hAnsi="Times New Roman"/>
          <w:szCs w:val="26"/>
          <w:lang w:val="pt-BR"/>
        </w:rPr>
        <w:pPrChange w:id="445" w:author="VPK THUYSAN" w:date="2021-07-01T11:49:00Z">
          <w:pPr>
            <w:shd w:val="clear" w:color="auto" w:fill="FFFFFF"/>
            <w:spacing w:line="360" w:lineRule="auto"/>
            <w:jc w:val="both"/>
          </w:pPr>
        </w:pPrChange>
      </w:pPr>
      <w:r w:rsidRPr="009A7B73">
        <w:rPr>
          <w:rFonts w:ascii="Times New Roman" w:hAnsi="Times New Roman"/>
          <w:bCs/>
          <w:szCs w:val="26"/>
          <w:lang w:val="pt-BR"/>
        </w:rPr>
        <w:tab/>
      </w:r>
      <w:r w:rsidRPr="009A7B73">
        <w:rPr>
          <w:rFonts w:ascii="Times New Roman" w:hAnsi="Times New Roman"/>
          <w:szCs w:val="26"/>
          <w:lang w:val="pt-BR"/>
        </w:rPr>
        <w:t>Nâng số lượng PGS</w:t>
      </w:r>
      <w:r>
        <w:rPr>
          <w:rFonts w:ascii="Times New Roman" w:hAnsi="Times New Roman"/>
          <w:szCs w:val="26"/>
          <w:lang w:val="pt-BR"/>
        </w:rPr>
        <w:t>.TS. GVCC</w:t>
      </w:r>
      <w:r w:rsidRPr="009A7B73">
        <w:rPr>
          <w:rFonts w:ascii="Times New Roman" w:hAnsi="Times New Roman"/>
          <w:szCs w:val="26"/>
          <w:lang w:val="pt-BR"/>
        </w:rPr>
        <w:t xml:space="preserve"> từ </w:t>
      </w:r>
      <w:r>
        <w:rPr>
          <w:rFonts w:ascii="Times New Roman" w:hAnsi="Times New Roman"/>
          <w:szCs w:val="26"/>
          <w:lang w:val="pt-BR"/>
        </w:rPr>
        <w:t>2 lên 5</w:t>
      </w:r>
    </w:p>
    <w:p w:rsidR="004F490D" w:rsidRPr="009A7B73" w:rsidRDefault="004F490D">
      <w:pPr>
        <w:shd w:val="clear" w:color="auto" w:fill="FFFFFF"/>
        <w:spacing w:before="120" w:after="120" w:line="360" w:lineRule="auto"/>
        <w:jc w:val="both"/>
        <w:rPr>
          <w:rFonts w:ascii="Times New Roman" w:hAnsi="Times New Roman"/>
          <w:szCs w:val="26"/>
          <w:lang w:val="pt-BR"/>
        </w:rPr>
        <w:pPrChange w:id="446" w:author="VPK THUYSAN" w:date="2021-07-01T11:49:00Z">
          <w:pPr>
            <w:shd w:val="clear" w:color="auto" w:fill="FFFFFF"/>
            <w:spacing w:line="360" w:lineRule="auto"/>
            <w:jc w:val="both"/>
          </w:pPr>
        </w:pPrChange>
      </w:pPr>
      <w:r w:rsidRPr="009A7B73">
        <w:rPr>
          <w:rFonts w:ascii="Times New Roman" w:hAnsi="Times New Roman"/>
          <w:szCs w:val="26"/>
          <w:lang w:val="pt-BR"/>
        </w:rPr>
        <w:tab/>
        <w:t xml:space="preserve">Nâng số lượng tiến sỹ từ </w:t>
      </w:r>
      <w:r>
        <w:rPr>
          <w:rFonts w:ascii="Times New Roman" w:hAnsi="Times New Roman"/>
          <w:szCs w:val="26"/>
          <w:lang w:val="pt-BR"/>
        </w:rPr>
        <w:t>50</w:t>
      </w:r>
      <w:r w:rsidRPr="009A7B73">
        <w:rPr>
          <w:rFonts w:ascii="Times New Roman" w:hAnsi="Times New Roman"/>
          <w:szCs w:val="26"/>
          <w:lang w:val="pt-BR"/>
        </w:rPr>
        <w:t xml:space="preserve"> lên </w:t>
      </w:r>
      <w:r>
        <w:rPr>
          <w:rFonts w:ascii="Times New Roman" w:hAnsi="Times New Roman"/>
          <w:szCs w:val="26"/>
          <w:lang w:val="pt-BR"/>
        </w:rPr>
        <w:t>75% tổng số giảng viên trong khoa</w:t>
      </w:r>
      <w:r w:rsidRPr="009A7B73">
        <w:rPr>
          <w:rFonts w:ascii="Times New Roman" w:hAnsi="Times New Roman"/>
          <w:szCs w:val="26"/>
          <w:lang w:val="pt-BR"/>
        </w:rPr>
        <w:t xml:space="preserve">.  </w:t>
      </w:r>
    </w:p>
    <w:p w:rsidR="004F490D" w:rsidRPr="009A7B73" w:rsidRDefault="004F490D">
      <w:pPr>
        <w:shd w:val="clear" w:color="auto" w:fill="FFFFFF"/>
        <w:spacing w:before="120" w:after="120" w:line="360" w:lineRule="auto"/>
        <w:jc w:val="both"/>
        <w:rPr>
          <w:rFonts w:ascii="Times New Roman" w:hAnsi="Times New Roman"/>
          <w:szCs w:val="26"/>
          <w:lang w:val="pt-BR"/>
        </w:rPr>
        <w:pPrChange w:id="447" w:author="VPK THUYSAN" w:date="2021-07-01T11:49:00Z">
          <w:pPr>
            <w:shd w:val="clear" w:color="auto" w:fill="FFFFFF"/>
            <w:spacing w:line="360" w:lineRule="auto"/>
            <w:jc w:val="both"/>
          </w:pPr>
        </w:pPrChange>
      </w:pPr>
      <w:r w:rsidRPr="009A7B73">
        <w:rPr>
          <w:rFonts w:ascii="Times New Roman" w:hAnsi="Times New Roman"/>
          <w:szCs w:val="26"/>
          <w:lang w:val="pt-BR"/>
        </w:rPr>
        <w:lastRenderedPageBreak/>
        <w:tab/>
        <w:t>100% cán bộ</w:t>
      </w:r>
      <w:r>
        <w:rPr>
          <w:rFonts w:ascii="Times New Roman" w:hAnsi="Times New Roman"/>
          <w:szCs w:val="26"/>
          <w:lang w:val="pt-BR"/>
        </w:rPr>
        <w:t xml:space="preserve"> nghiên cứu và</w:t>
      </w:r>
      <w:r w:rsidRPr="009A7B73">
        <w:rPr>
          <w:rFonts w:ascii="Times New Roman" w:hAnsi="Times New Roman"/>
          <w:szCs w:val="26"/>
          <w:lang w:val="pt-BR"/>
        </w:rPr>
        <w:t xml:space="preserve"> giảng dạy </w:t>
      </w:r>
      <w:r>
        <w:rPr>
          <w:rFonts w:ascii="Times New Roman" w:hAnsi="Times New Roman"/>
          <w:szCs w:val="26"/>
          <w:lang w:val="pt-BR"/>
        </w:rPr>
        <w:t xml:space="preserve">trong khoa </w:t>
      </w:r>
      <w:r w:rsidRPr="009A7B73">
        <w:rPr>
          <w:rFonts w:ascii="Times New Roman" w:hAnsi="Times New Roman"/>
          <w:szCs w:val="26"/>
          <w:lang w:val="pt-BR"/>
        </w:rPr>
        <w:t>có trình độ thạc sỹ trở lên</w:t>
      </w:r>
    </w:p>
    <w:p w:rsidR="004F490D" w:rsidRDefault="004F490D">
      <w:pPr>
        <w:shd w:val="clear" w:color="auto" w:fill="FFFFFF"/>
        <w:spacing w:before="120" w:after="120" w:line="360" w:lineRule="auto"/>
        <w:jc w:val="both"/>
        <w:rPr>
          <w:rFonts w:ascii="Times New Roman" w:hAnsi="Times New Roman"/>
          <w:szCs w:val="26"/>
          <w:lang w:val="pt-BR"/>
        </w:rPr>
        <w:pPrChange w:id="448" w:author="VPK THUYSAN" w:date="2021-07-01T11:49:00Z">
          <w:pPr>
            <w:shd w:val="clear" w:color="auto" w:fill="FFFFFF"/>
            <w:spacing w:line="360" w:lineRule="auto"/>
            <w:jc w:val="both"/>
          </w:pPr>
        </w:pPrChange>
      </w:pPr>
      <w:r w:rsidRPr="009A7B73">
        <w:rPr>
          <w:rFonts w:ascii="Times New Roman" w:hAnsi="Times New Roman"/>
          <w:szCs w:val="26"/>
          <w:lang w:val="pt-BR"/>
        </w:rPr>
        <w:tab/>
        <w:t>Tuyển thêm một số giảng viên và kỹ thuật viên</w:t>
      </w:r>
      <w:r>
        <w:rPr>
          <w:rFonts w:ascii="Times New Roman" w:hAnsi="Times New Roman"/>
          <w:szCs w:val="26"/>
          <w:lang w:val="pt-BR"/>
        </w:rPr>
        <w:t xml:space="preserve"> trên cơ sở nhu cầu nhân lực của các đề tài nghiên cứu thực hiện có yêu cầu.</w:t>
      </w:r>
    </w:p>
    <w:p w:rsidR="004F490D" w:rsidRPr="009A7B73" w:rsidRDefault="004F490D">
      <w:pPr>
        <w:shd w:val="clear" w:color="auto" w:fill="FFFFFF"/>
        <w:spacing w:before="120" w:after="120" w:line="360" w:lineRule="auto"/>
        <w:ind w:firstLine="720"/>
        <w:jc w:val="both"/>
        <w:rPr>
          <w:rFonts w:ascii="Times New Roman" w:hAnsi="Times New Roman"/>
          <w:szCs w:val="26"/>
          <w:lang w:val="pt-BR"/>
        </w:rPr>
        <w:pPrChange w:id="449" w:author="VPK THUYSAN" w:date="2021-07-01T11:49:00Z">
          <w:pPr>
            <w:shd w:val="clear" w:color="auto" w:fill="FFFFFF"/>
            <w:spacing w:line="360" w:lineRule="auto"/>
            <w:ind w:firstLine="720"/>
            <w:jc w:val="both"/>
          </w:pPr>
        </w:pPrChange>
      </w:pPr>
      <w:r w:rsidRPr="009A7B73">
        <w:rPr>
          <w:rFonts w:ascii="Times New Roman" w:hAnsi="Times New Roman"/>
          <w:szCs w:val="26"/>
          <w:lang w:val="pt-BR"/>
        </w:rPr>
        <w:t xml:space="preserve">Về công tác phát triển Đảng: Nâng cao số lượng và chất lượng đội ngũ Đảng viên trong Khoa, chú trọng phát triển công tác Đảng cả trong đội ngũ cán bộ và trong đội ngũ sinh viên. </w:t>
      </w:r>
    </w:p>
    <w:p w:rsidR="006E264E" w:rsidRPr="00CC1C5D" w:rsidRDefault="004F490D">
      <w:pPr>
        <w:pStyle w:val="ListParagraph"/>
        <w:tabs>
          <w:tab w:val="left" w:pos="1080"/>
        </w:tabs>
        <w:autoSpaceDE/>
        <w:autoSpaceDN/>
        <w:spacing w:before="120" w:after="120" w:line="360" w:lineRule="auto"/>
        <w:ind w:left="0"/>
        <w:contextualSpacing w:val="0"/>
        <w:jc w:val="both"/>
        <w:rPr>
          <w:b/>
          <w:sz w:val="26"/>
          <w:szCs w:val="28"/>
          <w:lang w:val="pt-BR"/>
          <w:rPrChange w:id="450" w:author="Ordinateur" w:date="2021-06-28T14:43:00Z">
            <w:rPr>
              <w:b/>
              <w:sz w:val="26"/>
              <w:szCs w:val="28"/>
            </w:rPr>
          </w:rPrChange>
        </w:rPr>
        <w:pPrChange w:id="451" w:author="VPK THUYSAN" w:date="2021-07-01T11:49:00Z">
          <w:pPr>
            <w:pStyle w:val="ListParagraph"/>
            <w:tabs>
              <w:tab w:val="left" w:pos="1080"/>
            </w:tabs>
            <w:autoSpaceDE/>
            <w:autoSpaceDN/>
            <w:spacing w:before="80" w:after="80" w:line="360" w:lineRule="exact"/>
            <w:ind w:left="0"/>
            <w:contextualSpacing w:val="0"/>
            <w:jc w:val="both"/>
          </w:pPr>
        </w:pPrChange>
      </w:pPr>
      <w:r w:rsidRPr="00CC1C5D">
        <w:rPr>
          <w:b/>
          <w:sz w:val="26"/>
          <w:szCs w:val="28"/>
          <w:lang w:val="pt-BR"/>
          <w:rPrChange w:id="452" w:author="Ordinateur" w:date="2021-06-28T14:43:00Z">
            <w:rPr>
              <w:b/>
              <w:sz w:val="26"/>
              <w:szCs w:val="28"/>
            </w:rPr>
          </w:rPrChange>
        </w:rPr>
        <w:t xml:space="preserve">2. </w:t>
      </w:r>
      <w:r w:rsidR="006E264E" w:rsidRPr="00CC1C5D">
        <w:rPr>
          <w:b/>
          <w:sz w:val="26"/>
          <w:szCs w:val="28"/>
          <w:lang w:val="pt-BR"/>
          <w:rPrChange w:id="453" w:author="Ordinateur" w:date="2021-06-28T14:43:00Z">
            <w:rPr>
              <w:b/>
              <w:sz w:val="26"/>
              <w:szCs w:val="28"/>
            </w:rPr>
          </w:rPrChange>
        </w:rPr>
        <w:t>Công tác đào tạo</w:t>
      </w:r>
    </w:p>
    <w:p w:rsidR="004F490D" w:rsidRPr="00595EE0" w:rsidRDefault="004F490D">
      <w:pPr>
        <w:shd w:val="clear" w:color="auto" w:fill="FFFFFF"/>
        <w:spacing w:before="120" w:after="120" w:line="360" w:lineRule="auto"/>
        <w:ind w:firstLine="720"/>
        <w:jc w:val="both"/>
        <w:rPr>
          <w:rFonts w:ascii="Times New Roman" w:hAnsi="Times New Roman"/>
          <w:szCs w:val="26"/>
          <w:lang w:val="pt-BR"/>
        </w:rPr>
        <w:pPrChange w:id="454" w:author="VPK THUYSAN" w:date="2021-07-01T11:49:00Z">
          <w:pPr>
            <w:shd w:val="clear" w:color="auto" w:fill="FFFFFF"/>
            <w:spacing w:line="360" w:lineRule="auto"/>
            <w:ind w:firstLine="720"/>
            <w:jc w:val="both"/>
          </w:pPr>
        </w:pPrChange>
      </w:pPr>
      <w:r>
        <w:rPr>
          <w:rFonts w:ascii="Times New Roman" w:hAnsi="Times New Roman"/>
          <w:bCs/>
          <w:szCs w:val="26"/>
          <w:lang w:val="pt-BR"/>
        </w:rPr>
        <w:t xml:space="preserve">Hoàn thiện và nâng cao chất lượng các chương trình đào tạo đại học và sau đại học hiện có theo tiêu chuẩn quốc gia và khu vực đặc biệt là việc đẩy nhanh tiến trình đào tạo tiến sỹ ngành Nuôi trồng thủy sản sớm đi vào thực hiện. </w:t>
      </w:r>
      <w:r w:rsidRPr="00595EE0">
        <w:rPr>
          <w:rFonts w:ascii="Times New Roman" w:hAnsi="Times New Roman"/>
          <w:szCs w:val="26"/>
          <w:lang w:val="pt-BR"/>
        </w:rPr>
        <w:t>Đổi mới các chương trình đào tạo để đáp ứng nhu cầu xã hội và nâng cao năng lực quản l</w:t>
      </w:r>
      <w:ins w:id="455" w:author="VPK THUYSAN" w:date="2021-07-01T11:51:00Z">
        <w:r w:rsidR="005F198F">
          <w:rPr>
            <w:rFonts w:ascii="Times New Roman" w:hAnsi="Times New Roman"/>
            <w:szCs w:val="26"/>
            <w:lang w:val="pt-BR"/>
          </w:rPr>
          <w:t>ý</w:t>
        </w:r>
      </w:ins>
      <w:del w:id="456" w:author="VPK THUYSAN" w:date="2021-07-01T11:51:00Z">
        <w:r w:rsidDel="005F198F">
          <w:rPr>
            <w:rFonts w:ascii="Times New Roman" w:hAnsi="Times New Roman"/>
            <w:szCs w:val="26"/>
            <w:lang w:val="pt-BR"/>
          </w:rPr>
          <w:delText>y</w:delText>
        </w:r>
      </w:del>
      <w:r w:rsidRPr="00595EE0">
        <w:rPr>
          <w:rFonts w:ascii="Times New Roman" w:hAnsi="Times New Roman"/>
          <w:szCs w:val="26"/>
          <w:lang w:val="pt-BR"/>
        </w:rPr>
        <w:t xml:space="preserve"> theo </w:t>
      </w:r>
      <w:r>
        <w:rPr>
          <w:rFonts w:ascii="Times New Roman" w:hAnsi="Times New Roman"/>
          <w:szCs w:val="26"/>
          <w:lang w:val="pt-BR"/>
        </w:rPr>
        <w:t>chuẩn quốc tế</w:t>
      </w:r>
      <w:r w:rsidRPr="00595EE0">
        <w:rPr>
          <w:rFonts w:ascii="Times New Roman" w:hAnsi="Times New Roman"/>
          <w:szCs w:val="26"/>
          <w:lang w:val="pt-BR"/>
        </w:rPr>
        <w:t xml:space="preserve">. Đổi mới nội dung và phương pháp giảng dạy các chương trình đào tạo hiện có. Đổi mới, cập nhật giáo trình, nguồn học liệu, sử dụng CNTT trong giảng dạy. Thay đổi về phương pháp tổ chức đào tạo, phương pháp giảng dạy và kiểm tra đánh giá, cung </w:t>
      </w:r>
      <w:r>
        <w:rPr>
          <w:rFonts w:ascii="Times New Roman" w:hAnsi="Times New Roman"/>
          <w:szCs w:val="26"/>
          <w:lang w:val="pt-BR"/>
        </w:rPr>
        <w:t>cấp nguồn học liệu cho người học</w:t>
      </w:r>
      <w:r w:rsidRPr="00595EE0">
        <w:rPr>
          <w:rFonts w:ascii="Times New Roman" w:hAnsi="Times New Roman"/>
          <w:szCs w:val="26"/>
          <w:lang w:val="pt-BR"/>
        </w:rPr>
        <w:t xml:space="preserve">. </w:t>
      </w:r>
    </w:p>
    <w:p w:rsidR="006E264E" w:rsidRPr="00CC1C5D" w:rsidRDefault="004F490D">
      <w:pPr>
        <w:pStyle w:val="ListParagraph"/>
        <w:tabs>
          <w:tab w:val="left" w:pos="1080"/>
        </w:tabs>
        <w:autoSpaceDE/>
        <w:autoSpaceDN/>
        <w:spacing w:before="120" w:after="120" w:line="360" w:lineRule="auto"/>
        <w:ind w:left="0"/>
        <w:contextualSpacing w:val="0"/>
        <w:jc w:val="both"/>
        <w:rPr>
          <w:b/>
          <w:sz w:val="26"/>
          <w:szCs w:val="28"/>
          <w:lang w:val="pt-BR"/>
          <w:rPrChange w:id="457" w:author="Ordinateur" w:date="2021-06-28T14:43:00Z">
            <w:rPr>
              <w:b/>
              <w:sz w:val="26"/>
              <w:szCs w:val="28"/>
            </w:rPr>
          </w:rPrChange>
        </w:rPr>
        <w:pPrChange w:id="458" w:author="VPK THUYSAN" w:date="2021-07-01T11:49:00Z">
          <w:pPr>
            <w:pStyle w:val="ListParagraph"/>
            <w:tabs>
              <w:tab w:val="left" w:pos="1080"/>
            </w:tabs>
            <w:autoSpaceDE/>
            <w:autoSpaceDN/>
            <w:spacing w:before="80" w:after="80" w:line="360" w:lineRule="exact"/>
            <w:ind w:left="0"/>
            <w:contextualSpacing w:val="0"/>
            <w:jc w:val="both"/>
          </w:pPr>
        </w:pPrChange>
      </w:pPr>
      <w:r w:rsidRPr="00CC1C5D">
        <w:rPr>
          <w:b/>
          <w:sz w:val="26"/>
          <w:szCs w:val="28"/>
          <w:lang w:val="pt-BR"/>
          <w:rPrChange w:id="459" w:author="Ordinateur" w:date="2021-06-28T14:43:00Z">
            <w:rPr>
              <w:b/>
              <w:sz w:val="26"/>
              <w:szCs w:val="28"/>
            </w:rPr>
          </w:rPrChange>
        </w:rPr>
        <w:t xml:space="preserve">3. </w:t>
      </w:r>
      <w:r w:rsidR="006E264E" w:rsidRPr="00CC1C5D">
        <w:rPr>
          <w:b/>
          <w:sz w:val="26"/>
          <w:szCs w:val="28"/>
          <w:lang w:val="pt-BR"/>
          <w:rPrChange w:id="460" w:author="Ordinateur" w:date="2021-06-28T14:43:00Z">
            <w:rPr>
              <w:b/>
              <w:sz w:val="26"/>
              <w:szCs w:val="28"/>
            </w:rPr>
          </w:rPrChange>
        </w:rPr>
        <w:t>Công tác NCKH</w:t>
      </w:r>
    </w:p>
    <w:p w:rsidR="004F490D" w:rsidRDefault="004F490D">
      <w:pPr>
        <w:shd w:val="clear" w:color="auto" w:fill="FFFFFF"/>
        <w:spacing w:before="120" w:after="120" w:line="360" w:lineRule="auto"/>
        <w:jc w:val="both"/>
        <w:rPr>
          <w:rFonts w:ascii="Times New Roman" w:hAnsi="Times New Roman"/>
          <w:szCs w:val="26"/>
          <w:lang w:val="pt-BR"/>
        </w:rPr>
        <w:pPrChange w:id="461" w:author="VPK THUYSAN" w:date="2021-07-01T11:49:00Z">
          <w:pPr>
            <w:shd w:val="clear" w:color="auto" w:fill="FFFFFF"/>
            <w:spacing w:line="360" w:lineRule="auto"/>
            <w:jc w:val="both"/>
          </w:pPr>
        </w:pPrChange>
      </w:pPr>
      <w:r>
        <w:rPr>
          <w:rFonts w:ascii="Times New Roman" w:hAnsi="Times New Roman"/>
          <w:bCs/>
          <w:szCs w:val="26"/>
          <w:lang w:val="pt-BR"/>
        </w:rPr>
        <w:t>- Thúc đẩy, khuyến khích, thưởng phạt đối với từng cá nhân, bộ môn; tìm kiếm, khai thác, phối hợp, đấu thầu đề tài khoa học ở trong và ngoài nước. L</w:t>
      </w:r>
      <w:r w:rsidRPr="00051156">
        <w:rPr>
          <w:rFonts w:ascii="Times New Roman" w:hAnsi="Times New Roman"/>
          <w:bCs/>
          <w:szCs w:val="26"/>
          <w:lang w:val="pt-BR"/>
        </w:rPr>
        <w:t>ấy mục tiêu nghiên cứu khoa học phục vụ trực tiếp cho đào tạo mà cụ thể là người học và nâng cao năng lực của cán bộ giảng dạy; phối hợp chặt chẽ giữa nghiên cứu với giảng dạy, tiếp đến là cung cấp dịch vụ nghiên cứu đáp ứng với nhu cầu thực tế.</w:t>
      </w:r>
      <w:r>
        <w:rPr>
          <w:rFonts w:ascii="Times New Roman" w:hAnsi="Times New Roman"/>
          <w:bCs/>
          <w:szCs w:val="26"/>
          <w:lang w:val="pt-BR"/>
        </w:rPr>
        <w:t xml:space="preserve"> </w:t>
      </w:r>
      <w:r w:rsidRPr="00595EE0">
        <w:rPr>
          <w:rFonts w:ascii="Times New Roman" w:hAnsi="Times New Roman"/>
          <w:szCs w:val="26"/>
          <w:lang w:val="pt-BR"/>
        </w:rPr>
        <w:t>Đảm bảo mỗi đề tài NCKH phải có kết quả là một bài báo đăng trong các tạp chí chuyên ngành cấp quốc gia trở lên hay báo cáo tại các hội nghị, hội thảo khoa học cấp quốc gia, quốc tế.</w:t>
      </w:r>
    </w:p>
    <w:p w:rsidR="004F490D" w:rsidRPr="00595EE0" w:rsidRDefault="004F490D">
      <w:pPr>
        <w:shd w:val="clear" w:color="auto" w:fill="FFFFFF"/>
        <w:spacing w:before="120" w:after="120" w:line="360" w:lineRule="auto"/>
        <w:jc w:val="both"/>
        <w:rPr>
          <w:rFonts w:ascii="Times New Roman" w:hAnsi="Times New Roman"/>
          <w:szCs w:val="26"/>
          <w:lang w:val="pt-BR"/>
        </w:rPr>
        <w:pPrChange w:id="462" w:author="VPK THUYSAN" w:date="2021-07-01T11:49:00Z">
          <w:pPr>
            <w:shd w:val="clear" w:color="auto" w:fill="FFFFFF"/>
            <w:spacing w:line="360" w:lineRule="auto"/>
            <w:jc w:val="both"/>
          </w:pPr>
        </w:pPrChange>
      </w:pPr>
      <w:r>
        <w:rPr>
          <w:rFonts w:ascii="Times New Roman" w:hAnsi="Times New Roman"/>
          <w:szCs w:val="26"/>
          <w:lang w:val="pt-BR"/>
        </w:rPr>
        <w:t xml:space="preserve">- Hiện tại trong lĩnh vực nghiên cứu khoa học và chuyển giao công nghệ Khoa Thủy </w:t>
      </w:r>
      <w:r w:rsidRPr="00670451">
        <w:rPr>
          <w:rFonts w:ascii="Times New Roman" w:hAnsi="Times New Roman"/>
          <w:color w:val="000000"/>
          <w:szCs w:val="26"/>
          <w:lang w:val="pt-BR"/>
        </w:rPr>
        <w:t>sản mới chỉ tập trung vào các đối tượng nước ngọt, trong thời gian tới sẽ mở rộng thêm</w:t>
      </w:r>
      <w:r>
        <w:rPr>
          <w:rFonts w:ascii="Times New Roman" w:hAnsi="Times New Roman"/>
          <w:szCs w:val="26"/>
          <w:lang w:val="pt-BR"/>
        </w:rPr>
        <w:t xml:space="preserve"> đối tượng nghiên cứu nước lợ và nước mặn. </w:t>
      </w:r>
    </w:p>
    <w:p w:rsidR="006E264E" w:rsidRPr="00CC1C5D" w:rsidRDefault="004F490D">
      <w:pPr>
        <w:pStyle w:val="ListParagraph"/>
        <w:tabs>
          <w:tab w:val="left" w:pos="1080"/>
        </w:tabs>
        <w:autoSpaceDE/>
        <w:autoSpaceDN/>
        <w:spacing w:before="120" w:after="120" w:line="360" w:lineRule="auto"/>
        <w:ind w:left="0"/>
        <w:contextualSpacing w:val="0"/>
        <w:jc w:val="both"/>
        <w:rPr>
          <w:b/>
          <w:sz w:val="26"/>
          <w:szCs w:val="28"/>
          <w:lang w:val="pt-BR"/>
          <w:rPrChange w:id="463" w:author="Ordinateur" w:date="2021-06-28T14:43:00Z">
            <w:rPr>
              <w:b/>
              <w:sz w:val="26"/>
              <w:szCs w:val="28"/>
            </w:rPr>
          </w:rPrChange>
        </w:rPr>
        <w:pPrChange w:id="464" w:author="VPK THUYSAN" w:date="2021-07-01T11:49:00Z">
          <w:pPr>
            <w:pStyle w:val="ListParagraph"/>
            <w:tabs>
              <w:tab w:val="left" w:pos="1080"/>
            </w:tabs>
            <w:autoSpaceDE/>
            <w:autoSpaceDN/>
            <w:spacing w:before="80" w:after="80" w:line="360" w:lineRule="exact"/>
            <w:ind w:left="0"/>
            <w:contextualSpacing w:val="0"/>
            <w:jc w:val="both"/>
          </w:pPr>
        </w:pPrChange>
      </w:pPr>
      <w:r w:rsidRPr="00CC1C5D">
        <w:rPr>
          <w:b/>
          <w:sz w:val="26"/>
          <w:szCs w:val="28"/>
          <w:lang w:val="pt-BR"/>
          <w:rPrChange w:id="465" w:author="Ordinateur" w:date="2021-06-28T14:43:00Z">
            <w:rPr>
              <w:b/>
              <w:sz w:val="26"/>
              <w:szCs w:val="28"/>
            </w:rPr>
          </w:rPrChange>
        </w:rPr>
        <w:t xml:space="preserve">4. </w:t>
      </w:r>
      <w:r w:rsidR="006E264E" w:rsidRPr="00CC1C5D">
        <w:rPr>
          <w:b/>
          <w:sz w:val="26"/>
          <w:szCs w:val="28"/>
          <w:lang w:val="pt-BR"/>
          <w:rPrChange w:id="466" w:author="Ordinateur" w:date="2021-06-28T14:43:00Z">
            <w:rPr>
              <w:b/>
              <w:sz w:val="26"/>
              <w:szCs w:val="28"/>
            </w:rPr>
          </w:rPrChange>
        </w:rPr>
        <w:t>Công tác HTQT</w:t>
      </w:r>
    </w:p>
    <w:p w:rsidR="004F490D" w:rsidRPr="00595EE0" w:rsidRDefault="004F490D">
      <w:pPr>
        <w:shd w:val="clear" w:color="auto" w:fill="FFFFFF"/>
        <w:spacing w:before="120" w:after="120" w:line="360" w:lineRule="auto"/>
        <w:ind w:firstLine="720"/>
        <w:jc w:val="both"/>
        <w:rPr>
          <w:rFonts w:ascii="Times New Roman" w:hAnsi="Times New Roman"/>
          <w:szCs w:val="26"/>
          <w:lang w:val="pt-BR"/>
        </w:rPr>
        <w:pPrChange w:id="467" w:author="VPK THUYSAN" w:date="2021-07-01T11:49:00Z">
          <w:pPr>
            <w:shd w:val="clear" w:color="auto" w:fill="FFFFFF"/>
            <w:spacing w:line="360" w:lineRule="auto"/>
            <w:ind w:firstLine="720"/>
            <w:jc w:val="both"/>
          </w:pPr>
        </w:pPrChange>
      </w:pPr>
      <w:r w:rsidRPr="00595EE0">
        <w:rPr>
          <w:rFonts w:ascii="Times New Roman" w:hAnsi="Times New Roman"/>
          <w:szCs w:val="26"/>
          <w:lang w:val="pt-BR"/>
        </w:rPr>
        <w:t>Đổi mới công tác quản l</w:t>
      </w:r>
      <w:r>
        <w:rPr>
          <w:rFonts w:ascii="Times New Roman" w:hAnsi="Times New Roman"/>
          <w:szCs w:val="26"/>
          <w:lang w:val="pt-BR"/>
        </w:rPr>
        <w:t>ý</w:t>
      </w:r>
      <w:r w:rsidRPr="00595EE0">
        <w:rPr>
          <w:rFonts w:ascii="Times New Roman" w:hAnsi="Times New Roman"/>
          <w:szCs w:val="26"/>
          <w:lang w:val="pt-BR"/>
        </w:rPr>
        <w:t xml:space="preserve"> theo hướng có sản phẩm đầu ra cụ thể. Thiết lập các mối quan hệ đào tạo và NCKH liên kết với các đối tác trong và nước ngoài. Tăng cường cung cấp các dịch vụ tư vấn, các giải pháp về </w:t>
      </w:r>
      <w:r>
        <w:rPr>
          <w:rFonts w:ascii="Times New Roman" w:hAnsi="Times New Roman"/>
          <w:szCs w:val="26"/>
          <w:lang w:val="pt-BR"/>
        </w:rPr>
        <w:t>nuôi trồng thủy sản. Đặc biệt quan tâm đến hợp tác Quốc tế trong xuất bản.</w:t>
      </w:r>
    </w:p>
    <w:p w:rsidR="000953E9" w:rsidRPr="004F490D" w:rsidRDefault="008E6307">
      <w:pPr>
        <w:shd w:val="clear" w:color="auto" w:fill="FFFFFF"/>
        <w:spacing w:before="120" w:after="120" w:line="360" w:lineRule="auto"/>
        <w:jc w:val="both"/>
        <w:rPr>
          <w:rFonts w:ascii="Times New Roman" w:hAnsi="Times New Roman"/>
          <w:b/>
          <w:szCs w:val="26"/>
          <w:lang w:val="pt-BR"/>
        </w:rPr>
        <w:pPrChange w:id="468" w:author="VPK THUYSAN" w:date="2021-07-01T11:49:00Z">
          <w:pPr>
            <w:shd w:val="clear" w:color="auto" w:fill="FFFFFF"/>
            <w:spacing w:line="360" w:lineRule="auto"/>
            <w:jc w:val="both"/>
          </w:pPr>
        </w:pPrChange>
      </w:pPr>
      <w:r w:rsidRPr="004F490D">
        <w:rPr>
          <w:rFonts w:ascii="Times New Roman" w:hAnsi="Times New Roman"/>
          <w:b/>
          <w:szCs w:val="26"/>
          <w:lang w:val="pt-BR"/>
        </w:rPr>
        <w:lastRenderedPageBreak/>
        <w:t>5 Các giải pháp khác</w:t>
      </w:r>
    </w:p>
    <w:p w:rsidR="007E46EE" w:rsidRPr="00595EE0" w:rsidRDefault="00C912D2">
      <w:pPr>
        <w:shd w:val="clear" w:color="auto" w:fill="FFFFFF"/>
        <w:spacing w:before="120" w:after="120" w:line="360" w:lineRule="auto"/>
        <w:ind w:firstLine="720"/>
        <w:jc w:val="both"/>
        <w:rPr>
          <w:rFonts w:ascii="Times New Roman" w:hAnsi="Times New Roman"/>
          <w:szCs w:val="26"/>
          <w:lang w:val="pt-BR"/>
        </w:rPr>
        <w:pPrChange w:id="469" w:author="VPK THUYSAN" w:date="2021-07-01T11:49:00Z">
          <w:pPr>
            <w:shd w:val="clear" w:color="auto" w:fill="FFFFFF"/>
            <w:spacing w:line="360" w:lineRule="auto"/>
            <w:ind w:firstLine="720"/>
            <w:jc w:val="both"/>
          </w:pPr>
        </w:pPrChange>
      </w:pPr>
      <w:r>
        <w:rPr>
          <w:rFonts w:ascii="Times New Roman" w:hAnsi="Times New Roman"/>
          <w:szCs w:val="26"/>
          <w:lang w:val="pt-BR"/>
        </w:rPr>
        <w:t>Từng bước n</w:t>
      </w:r>
      <w:r w:rsidR="00460134" w:rsidRPr="00595EE0">
        <w:rPr>
          <w:rFonts w:ascii="Times New Roman" w:hAnsi="Times New Roman"/>
          <w:szCs w:val="26"/>
          <w:lang w:val="pt-BR"/>
        </w:rPr>
        <w:t>âng cao chất lượng cuộc sống của đội ngũ thông qua việc t</w:t>
      </w:r>
      <w:r>
        <w:rPr>
          <w:rFonts w:ascii="Times New Roman" w:hAnsi="Times New Roman"/>
          <w:szCs w:val="26"/>
          <w:lang w:val="pt-BR"/>
        </w:rPr>
        <w:t>ạo các công việc có thêm thu nhập</w:t>
      </w:r>
      <w:r w:rsidR="00460134" w:rsidRPr="00595EE0">
        <w:rPr>
          <w:rFonts w:ascii="Times New Roman" w:hAnsi="Times New Roman"/>
          <w:szCs w:val="26"/>
          <w:lang w:val="pt-BR"/>
        </w:rPr>
        <w:t>, cải thiện môi trường làm việc thân thiện, áp dụng các chính sách mang lại cơ hội phát triển và cống hiến cho đội ngũ.</w:t>
      </w:r>
    </w:p>
    <w:p w:rsidR="00EF1DCF" w:rsidRPr="00595EE0" w:rsidRDefault="00EF1DCF">
      <w:pPr>
        <w:shd w:val="clear" w:color="auto" w:fill="FFFFFF"/>
        <w:spacing w:before="120" w:after="120" w:line="360" w:lineRule="auto"/>
        <w:ind w:firstLine="720"/>
        <w:jc w:val="both"/>
        <w:rPr>
          <w:rFonts w:ascii="Times New Roman" w:hAnsi="Times New Roman"/>
          <w:szCs w:val="26"/>
          <w:lang w:val="pt-BR"/>
        </w:rPr>
        <w:pPrChange w:id="470" w:author="VPK THUYSAN" w:date="2021-07-01T11:49:00Z">
          <w:pPr>
            <w:shd w:val="clear" w:color="auto" w:fill="FFFFFF"/>
            <w:spacing w:line="360" w:lineRule="auto"/>
            <w:ind w:firstLine="720"/>
            <w:jc w:val="both"/>
          </w:pPr>
        </w:pPrChange>
      </w:pPr>
      <w:r w:rsidRPr="00595EE0">
        <w:rPr>
          <w:rFonts w:ascii="Times New Roman" w:hAnsi="Times New Roman"/>
          <w:szCs w:val="26"/>
          <w:lang w:val="pt-BR"/>
        </w:rPr>
        <w:t xml:space="preserve">Ứng dụng công nghệ thông tin xây dựng hệ thống học liệu mở phục vụ công tác đào tạo, NCKH và cung cấp dịch vụ cho xã hội. Đẩy mạnh việc đưa lên mạng của Nhà trường toàn bộ các thông tin về hoạt động của </w:t>
      </w:r>
      <w:r w:rsidR="008E6307" w:rsidRPr="00595EE0">
        <w:rPr>
          <w:rFonts w:ascii="Times New Roman" w:hAnsi="Times New Roman"/>
          <w:szCs w:val="26"/>
          <w:lang w:val="pt-BR"/>
        </w:rPr>
        <w:t>Khoa</w:t>
      </w:r>
      <w:r w:rsidRPr="00595EE0">
        <w:rPr>
          <w:rFonts w:ascii="Times New Roman" w:hAnsi="Times New Roman"/>
          <w:szCs w:val="26"/>
          <w:lang w:val="pt-BR"/>
        </w:rPr>
        <w:t>, nhất là các thông tin về đào tạo, nghiên cứu khoa học.</w:t>
      </w:r>
    </w:p>
    <w:p w:rsidR="00246666" w:rsidRDefault="00246666">
      <w:pPr>
        <w:shd w:val="clear" w:color="auto" w:fill="FFFFFF"/>
        <w:spacing w:before="120" w:after="120" w:line="360" w:lineRule="auto"/>
        <w:ind w:firstLine="720"/>
        <w:jc w:val="both"/>
        <w:rPr>
          <w:rFonts w:ascii="Times New Roman" w:hAnsi="Times New Roman"/>
          <w:bCs/>
          <w:szCs w:val="26"/>
          <w:lang w:val="pt-BR"/>
        </w:rPr>
        <w:pPrChange w:id="471" w:author="VPK THUYSAN" w:date="2021-07-01T11:49:00Z">
          <w:pPr>
            <w:shd w:val="clear" w:color="auto" w:fill="FFFFFF"/>
            <w:spacing w:line="360" w:lineRule="auto"/>
            <w:ind w:firstLine="720"/>
            <w:jc w:val="both"/>
          </w:pPr>
        </w:pPrChange>
      </w:pPr>
      <w:r>
        <w:rPr>
          <w:rFonts w:ascii="Times New Roman" w:hAnsi="Times New Roman"/>
          <w:bCs/>
          <w:szCs w:val="26"/>
          <w:lang w:val="pt-BR"/>
        </w:rPr>
        <w:t>Triển khai cơ chế tự c</w:t>
      </w:r>
      <w:r w:rsidR="00C914D4">
        <w:rPr>
          <w:rFonts w:ascii="Times New Roman" w:hAnsi="Times New Roman"/>
          <w:bCs/>
          <w:szCs w:val="26"/>
          <w:lang w:val="pt-BR"/>
        </w:rPr>
        <w:t xml:space="preserve">hủ và xây dựng văn hóa công sở </w:t>
      </w:r>
      <w:r>
        <w:rPr>
          <w:rFonts w:ascii="Times New Roman" w:hAnsi="Times New Roman"/>
          <w:bCs/>
          <w:szCs w:val="26"/>
          <w:lang w:val="pt-BR"/>
        </w:rPr>
        <w:t>ở trong Khoa. Tuyên truyền, giải thích tới từng thành viên trong Khoa và tổ chức thực hiện có kết quả hai nội dung này.</w:t>
      </w:r>
    </w:p>
    <w:p w:rsidR="00C93DBD" w:rsidRPr="00595EE0" w:rsidRDefault="003E5E41">
      <w:pPr>
        <w:shd w:val="clear" w:color="auto" w:fill="FFFFFF"/>
        <w:spacing w:before="120" w:after="120" w:line="360" w:lineRule="auto"/>
        <w:rPr>
          <w:rFonts w:ascii="Times New Roman" w:hAnsi="Times New Roman"/>
          <w:szCs w:val="26"/>
          <w:lang w:val="pt-BR"/>
        </w:rPr>
        <w:pPrChange w:id="472" w:author="VPK THUYSAN" w:date="2021-07-01T11:49:00Z">
          <w:pPr>
            <w:shd w:val="clear" w:color="auto" w:fill="FFFFFF"/>
            <w:spacing w:line="360" w:lineRule="auto"/>
          </w:pPr>
        </w:pPrChange>
      </w:pPr>
      <w:r>
        <w:rPr>
          <w:rFonts w:ascii="Times New Roman" w:hAnsi="Times New Roman"/>
          <w:b/>
          <w:bCs/>
          <w:szCs w:val="26"/>
          <w:lang w:val="pt-BR"/>
        </w:rPr>
        <w:t>6</w:t>
      </w:r>
      <w:r w:rsidR="00C93DBD" w:rsidRPr="00595EE0">
        <w:rPr>
          <w:rFonts w:ascii="Times New Roman" w:hAnsi="Times New Roman"/>
          <w:b/>
          <w:bCs/>
          <w:szCs w:val="26"/>
          <w:lang w:val="pt-BR"/>
        </w:rPr>
        <w:t>. TỔ CHỨC THỰC HIỆN</w:t>
      </w:r>
    </w:p>
    <w:p w:rsidR="00BD0237" w:rsidRDefault="00F97805">
      <w:pPr>
        <w:shd w:val="clear" w:color="auto" w:fill="FFFFFF"/>
        <w:spacing w:before="120" w:after="120" w:line="360" w:lineRule="auto"/>
        <w:ind w:firstLine="720"/>
        <w:jc w:val="both"/>
        <w:rPr>
          <w:rFonts w:ascii="Times New Roman" w:hAnsi="Times New Roman"/>
          <w:szCs w:val="26"/>
          <w:lang w:val="pt-BR"/>
        </w:rPr>
        <w:pPrChange w:id="473" w:author="VPK THUYSAN" w:date="2021-07-01T11:49:00Z">
          <w:pPr>
            <w:shd w:val="clear" w:color="auto" w:fill="FFFFFF"/>
            <w:spacing w:line="360" w:lineRule="auto"/>
            <w:ind w:firstLine="720"/>
            <w:jc w:val="both"/>
          </w:pPr>
        </w:pPrChange>
      </w:pPr>
      <w:r>
        <w:rPr>
          <w:rFonts w:ascii="Times New Roman" w:hAnsi="Times New Roman"/>
          <w:szCs w:val="26"/>
          <w:lang w:val="pt-BR"/>
        </w:rPr>
        <w:t>Chiến lược phát triển Khoa Thủy sản được xây dựng dựa trên chiến lược phát triển chung của Học vi</w:t>
      </w:r>
      <w:del w:id="474" w:author="VPK THUYSAN" w:date="2021-07-01T11:50:00Z">
        <w:r w:rsidDel="00D35BE1">
          <w:rPr>
            <w:rFonts w:ascii="Times New Roman" w:hAnsi="Times New Roman"/>
            <w:szCs w:val="26"/>
            <w:lang w:val="pt-BR"/>
          </w:rPr>
          <w:delText>ê</w:delText>
        </w:r>
      </w:del>
      <w:ins w:id="475" w:author="VPK THUYSAN" w:date="2021-07-01T11:50:00Z">
        <w:r w:rsidR="00D35BE1">
          <w:rPr>
            <w:rFonts w:ascii="Times New Roman" w:hAnsi="Times New Roman"/>
            <w:szCs w:val="26"/>
            <w:lang w:val="pt-BR"/>
          </w:rPr>
          <w:t>ệ</w:t>
        </w:r>
      </w:ins>
      <w:r>
        <w:rPr>
          <w:rFonts w:ascii="Times New Roman" w:hAnsi="Times New Roman"/>
          <w:szCs w:val="26"/>
          <w:lang w:val="pt-BR"/>
        </w:rPr>
        <w:t>n, của ngành thủy sản Việt Nam và của các</w:t>
      </w:r>
      <w:r w:rsidR="00BD0237">
        <w:rPr>
          <w:rFonts w:ascii="Times New Roman" w:hAnsi="Times New Roman"/>
          <w:szCs w:val="26"/>
          <w:lang w:val="pt-BR"/>
        </w:rPr>
        <w:t xml:space="preserve"> bộ môn và được các thành viên chủ chốt </w:t>
      </w:r>
      <w:r w:rsidR="000724B7">
        <w:rPr>
          <w:rFonts w:ascii="Times New Roman" w:hAnsi="Times New Roman"/>
          <w:szCs w:val="26"/>
          <w:lang w:val="pt-BR"/>
        </w:rPr>
        <w:t>đại diện cho các tổ chức trong</w:t>
      </w:r>
      <w:r w:rsidR="00BD0237">
        <w:rPr>
          <w:rFonts w:ascii="Times New Roman" w:hAnsi="Times New Roman"/>
          <w:szCs w:val="26"/>
          <w:lang w:val="pt-BR"/>
        </w:rPr>
        <w:t xml:space="preserve"> Khoa xây dựng. </w:t>
      </w:r>
    </w:p>
    <w:p w:rsidR="00C93DBD" w:rsidRPr="00595EE0" w:rsidRDefault="00C93DBD">
      <w:pPr>
        <w:shd w:val="clear" w:color="auto" w:fill="FFFFFF"/>
        <w:spacing w:before="120" w:after="120" w:line="360" w:lineRule="auto"/>
        <w:ind w:firstLine="720"/>
        <w:jc w:val="both"/>
        <w:rPr>
          <w:rFonts w:ascii="Times New Roman" w:hAnsi="Times New Roman"/>
          <w:szCs w:val="26"/>
          <w:lang w:val="pt-BR"/>
        </w:rPr>
        <w:pPrChange w:id="476" w:author="VPK THUYSAN" w:date="2021-07-01T11:49:00Z">
          <w:pPr>
            <w:shd w:val="clear" w:color="auto" w:fill="FFFFFF"/>
            <w:spacing w:line="360" w:lineRule="auto"/>
            <w:ind w:firstLine="720"/>
            <w:jc w:val="both"/>
          </w:pPr>
        </w:pPrChange>
      </w:pPr>
      <w:r w:rsidRPr="00595EE0">
        <w:rPr>
          <w:rFonts w:ascii="Times New Roman" w:hAnsi="Times New Roman"/>
          <w:szCs w:val="26"/>
          <w:lang w:val="pt-BR"/>
        </w:rPr>
        <w:t xml:space="preserve">Chiến lược phát triển </w:t>
      </w:r>
      <w:r w:rsidR="00F312BC" w:rsidRPr="00595EE0">
        <w:rPr>
          <w:rFonts w:ascii="Times New Roman" w:hAnsi="Times New Roman"/>
          <w:szCs w:val="26"/>
          <w:lang w:val="pt-BR"/>
        </w:rPr>
        <w:t xml:space="preserve">Khoa </w:t>
      </w:r>
      <w:r w:rsidR="00CC2E9B">
        <w:rPr>
          <w:rFonts w:ascii="Times New Roman" w:hAnsi="Times New Roman"/>
          <w:szCs w:val="26"/>
          <w:lang w:val="pt-BR"/>
        </w:rPr>
        <w:t>Thủy sản</w:t>
      </w:r>
      <w:r w:rsidR="00F312BC" w:rsidRPr="00595EE0">
        <w:rPr>
          <w:rFonts w:ascii="Times New Roman" w:hAnsi="Times New Roman"/>
          <w:szCs w:val="26"/>
          <w:lang w:val="pt-BR"/>
        </w:rPr>
        <w:t xml:space="preserve"> giai đoạn 20</w:t>
      </w:r>
      <w:r w:rsidR="00C914D4">
        <w:rPr>
          <w:rFonts w:ascii="Times New Roman" w:hAnsi="Times New Roman"/>
          <w:szCs w:val="26"/>
          <w:lang w:val="pt-BR"/>
        </w:rPr>
        <w:t>2</w:t>
      </w:r>
      <w:r w:rsidR="00F312BC" w:rsidRPr="00595EE0">
        <w:rPr>
          <w:rFonts w:ascii="Times New Roman" w:hAnsi="Times New Roman"/>
          <w:szCs w:val="26"/>
          <w:lang w:val="pt-BR"/>
        </w:rPr>
        <w:t>1-202</w:t>
      </w:r>
      <w:r w:rsidR="00C914D4">
        <w:rPr>
          <w:rFonts w:ascii="Times New Roman" w:hAnsi="Times New Roman"/>
          <w:szCs w:val="26"/>
          <w:lang w:val="pt-BR"/>
        </w:rPr>
        <w:t>6</w:t>
      </w:r>
      <w:r w:rsidR="00F312BC" w:rsidRPr="00595EE0">
        <w:rPr>
          <w:rFonts w:ascii="Times New Roman" w:hAnsi="Times New Roman"/>
          <w:szCs w:val="26"/>
          <w:lang w:val="pt-BR"/>
        </w:rPr>
        <w:t xml:space="preserve">, </w:t>
      </w:r>
      <w:r w:rsidRPr="00595EE0">
        <w:rPr>
          <w:rFonts w:ascii="Times New Roman" w:hAnsi="Times New Roman"/>
          <w:szCs w:val="26"/>
          <w:lang w:val="pt-BR"/>
        </w:rPr>
        <w:t>tầm nhìn 2030 được thực hiện thông qua các kế hoạch 5 năm</w:t>
      </w:r>
      <w:r w:rsidR="00EF17B7" w:rsidRPr="00595EE0">
        <w:rPr>
          <w:rFonts w:ascii="Times New Roman" w:hAnsi="Times New Roman"/>
          <w:szCs w:val="26"/>
          <w:lang w:val="pt-BR"/>
        </w:rPr>
        <w:t xml:space="preserve"> theo nhiệm kỳ Giám đốc Học viện</w:t>
      </w:r>
      <w:r w:rsidRPr="00595EE0">
        <w:rPr>
          <w:rFonts w:ascii="Times New Roman" w:hAnsi="Times New Roman"/>
          <w:szCs w:val="26"/>
          <w:lang w:val="pt-BR"/>
        </w:rPr>
        <w:t xml:space="preserve"> và được cụ thể hóa thành kế hoạch, nhiệm vụ năm học của </w:t>
      </w:r>
      <w:r w:rsidR="00EF17B7" w:rsidRPr="00595EE0">
        <w:rPr>
          <w:rFonts w:ascii="Times New Roman" w:hAnsi="Times New Roman"/>
          <w:szCs w:val="26"/>
          <w:lang w:val="pt-BR"/>
        </w:rPr>
        <w:t>Khoa</w:t>
      </w:r>
      <w:r w:rsidRPr="00595EE0">
        <w:rPr>
          <w:rFonts w:ascii="Times New Roman" w:hAnsi="Times New Roman"/>
          <w:szCs w:val="26"/>
          <w:lang w:val="pt-BR"/>
        </w:rPr>
        <w:t xml:space="preserve">, được phổ biến rộng rãi đến </w:t>
      </w:r>
      <w:r w:rsidR="00E146CF">
        <w:rPr>
          <w:rFonts w:ascii="Times New Roman" w:hAnsi="Times New Roman"/>
          <w:szCs w:val="26"/>
          <w:lang w:val="pt-BR"/>
        </w:rPr>
        <w:t xml:space="preserve">tất cả các cán bộ </w:t>
      </w:r>
      <w:r w:rsidR="00EF17B7" w:rsidRPr="00595EE0">
        <w:rPr>
          <w:rFonts w:ascii="Times New Roman" w:hAnsi="Times New Roman"/>
          <w:szCs w:val="26"/>
          <w:lang w:val="pt-BR"/>
        </w:rPr>
        <w:t xml:space="preserve">trong khoa. </w:t>
      </w:r>
      <w:r w:rsidRPr="00595EE0">
        <w:rPr>
          <w:rFonts w:ascii="Times New Roman" w:hAnsi="Times New Roman"/>
          <w:szCs w:val="26"/>
          <w:lang w:val="pt-BR"/>
        </w:rPr>
        <w:t xml:space="preserve">Các đơn vị trong </w:t>
      </w:r>
      <w:r w:rsidR="00EF17B7" w:rsidRPr="00595EE0">
        <w:rPr>
          <w:rFonts w:ascii="Times New Roman" w:hAnsi="Times New Roman"/>
          <w:szCs w:val="26"/>
          <w:lang w:val="pt-BR"/>
        </w:rPr>
        <w:t>Khoa</w:t>
      </w:r>
      <w:r w:rsidRPr="00595EE0">
        <w:rPr>
          <w:rFonts w:ascii="Times New Roman" w:hAnsi="Times New Roman"/>
          <w:szCs w:val="26"/>
          <w:lang w:val="pt-BR"/>
        </w:rPr>
        <w:t xml:space="preserve"> xây dựng kế hoạch, nhiệm vụ năm học của đơn vị mình trên cơ sở kế hoạch, nhiệm vụ chung của </w:t>
      </w:r>
      <w:r w:rsidR="00EF17B7" w:rsidRPr="00595EE0">
        <w:rPr>
          <w:rFonts w:ascii="Times New Roman" w:hAnsi="Times New Roman"/>
          <w:szCs w:val="26"/>
          <w:lang w:val="pt-BR"/>
        </w:rPr>
        <w:t>Khoa</w:t>
      </w:r>
      <w:r w:rsidRPr="00595EE0">
        <w:rPr>
          <w:rFonts w:ascii="Times New Roman" w:hAnsi="Times New Roman"/>
          <w:szCs w:val="26"/>
          <w:lang w:val="pt-BR"/>
        </w:rPr>
        <w:t xml:space="preserve"> và tổ chức triển khai thực hiện kế hoạch đề ra. </w:t>
      </w:r>
      <w:r w:rsidR="0047201A">
        <w:rPr>
          <w:rFonts w:ascii="Times New Roman" w:hAnsi="Times New Roman"/>
          <w:szCs w:val="26"/>
          <w:lang w:val="pt-BR"/>
        </w:rPr>
        <w:t>Bên cạnh đó, c</w:t>
      </w:r>
      <w:r w:rsidRPr="00595EE0">
        <w:rPr>
          <w:rFonts w:ascii="Times New Roman" w:hAnsi="Times New Roman"/>
          <w:szCs w:val="26"/>
          <w:lang w:val="pt-BR"/>
        </w:rPr>
        <w:t xml:space="preserve">ác tổ chức Công đoàn, Đoàn Thanh niên, Hội Sinh viên chủ động, sáng tạo xây dựng kế hoạch hành động thực hiện Chiến lược phát triển </w:t>
      </w:r>
      <w:r w:rsidR="00EF17B7" w:rsidRPr="00595EE0">
        <w:rPr>
          <w:rFonts w:ascii="Times New Roman" w:hAnsi="Times New Roman"/>
          <w:szCs w:val="26"/>
          <w:lang w:val="pt-BR"/>
        </w:rPr>
        <w:t>của Khoa</w:t>
      </w:r>
      <w:r w:rsidRPr="00595EE0">
        <w:rPr>
          <w:rFonts w:ascii="Times New Roman" w:hAnsi="Times New Roman"/>
          <w:szCs w:val="26"/>
          <w:lang w:val="pt-BR"/>
        </w:rPr>
        <w:t>.</w:t>
      </w:r>
    </w:p>
    <w:p w:rsidR="00C93DBD" w:rsidRPr="00595EE0" w:rsidRDefault="00C93DBD">
      <w:pPr>
        <w:shd w:val="clear" w:color="auto" w:fill="FFFFFF"/>
        <w:spacing w:before="120" w:after="120" w:line="360" w:lineRule="auto"/>
        <w:ind w:firstLine="720"/>
        <w:jc w:val="both"/>
        <w:rPr>
          <w:rFonts w:ascii="Times New Roman" w:hAnsi="Times New Roman"/>
          <w:szCs w:val="26"/>
          <w:lang w:val="pt-BR"/>
        </w:rPr>
        <w:pPrChange w:id="477" w:author="VPK THUYSAN" w:date="2021-07-01T11:49:00Z">
          <w:pPr>
            <w:shd w:val="clear" w:color="auto" w:fill="FFFFFF"/>
            <w:spacing w:line="360" w:lineRule="auto"/>
            <w:ind w:firstLine="720"/>
            <w:jc w:val="both"/>
          </w:pPr>
        </w:pPrChange>
      </w:pPr>
      <w:r w:rsidRPr="00595EE0">
        <w:rPr>
          <w:rFonts w:ascii="Times New Roman" w:hAnsi="Times New Roman"/>
          <w:szCs w:val="26"/>
          <w:lang w:val="pt-BR"/>
        </w:rPr>
        <w:t xml:space="preserve">Hàng năm, </w:t>
      </w:r>
      <w:r w:rsidR="000C218D" w:rsidRPr="00595EE0">
        <w:rPr>
          <w:rFonts w:ascii="Times New Roman" w:hAnsi="Times New Roman"/>
          <w:szCs w:val="26"/>
          <w:lang w:val="pt-BR"/>
        </w:rPr>
        <w:t>Khoa sẽ</w:t>
      </w:r>
      <w:r w:rsidRPr="00595EE0">
        <w:rPr>
          <w:rFonts w:ascii="Times New Roman" w:hAnsi="Times New Roman"/>
          <w:szCs w:val="26"/>
          <w:lang w:val="pt-BR"/>
        </w:rPr>
        <w:t xml:space="preserve"> tổ chức đánh giá việc thực hiện Chiến lược (vào dịp tổ chức hội nghị CBVC và tổng kết năm học), trên cơ sở đó xác định, điều chỉnh mục tiêu, chỉ tiêu của </w:t>
      </w:r>
      <w:r w:rsidR="000C218D" w:rsidRPr="00595EE0">
        <w:rPr>
          <w:rFonts w:ascii="Times New Roman" w:hAnsi="Times New Roman"/>
          <w:szCs w:val="26"/>
          <w:lang w:val="pt-BR"/>
        </w:rPr>
        <w:t>Khoa</w:t>
      </w:r>
      <w:r w:rsidRPr="00595EE0">
        <w:rPr>
          <w:rFonts w:ascii="Times New Roman" w:hAnsi="Times New Roman"/>
          <w:szCs w:val="26"/>
          <w:lang w:val="pt-BR"/>
        </w:rPr>
        <w:t xml:space="preserve"> trong năm học tiếp theo cho phù hợp với thực tiễn.</w:t>
      </w:r>
    </w:p>
    <w:p w:rsidR="00C93DBD" w:rsidDel="0002315C" w:rsidRDefault="00C93DBD">
      <w:pPr>
        <w:shd w:val="clear" w:color="auto" w:fill="FFFFFF"/>
        <w:spacing w:before="120" w:after="120" w:line="360" w:lineRule="auto"/>
        <w:ind w:firstLine="720"/>
        <w:jc w:val="both"/>
        <w:rPr>
          <w:del w:id="478" w:author="VPK THUYSAN" w:date="2021-07-01T12:00:00Z"/>
          <w:rFonts w:ascii="Times New Roman" w:hAnsi="Times New Roman"/>
          <w:szCs w:val="26"/>
          <w:lang w:val="pt-BR"/>
        </w:rPr>
        <w:pPrChange w:id="479" w:author="VPK THUYSAN" w:date="2021-07-01T11:49:00Z">
          <w:pPr>
            <w:shd w:val="clear" w:color="auto" w:fill="FFFFFF"/>
            <w:spacing w:line="360" w:lineRule="auto"/>
            <w:ind w:firstLine="720"/>
            <w:jc w:val="both"/>
          </w:pPr>
        </w:pPrChange>
      </w:pPr>
      <w:r w:rsidRPr="00595EE0">
        <w:rPr>
          <w:rFonts w:ascii="Times New Roman" w:hAnsi="Times New Roman"/>
          <w:szCs w:val="26"/>
          <w:lang w:val="pt-BR"/>
        </w:rPr>
        <w:t>Đến năm 202</w:t>
      </w:r>
      <w:r w:rsidR="00C914D4">
        <w:rPr>
          <w:rFonts w:ascii="Times New Roman" w:hAnsi="Times New Roman"/>
          <w:szCs w:val="26"/>
          <w:lang w:val="pt-BR"/>
        </w:rPr>
        <w:t>6</w:t>
      </w:r>
      <w:r w:rsidRPr="00595EE0">
        <w:rPr>
          <w:rFonts w:ascii="Times New Roman" w:hAnsi="Times New Roman"/>
          <w:szCs w:val="26"/>
          <w:lang w:val="pt-BR"/>
        </w:rPr>
        <w:t xml:space="preserve"> sẽ tổ chức đánh giá toàn diện Chiến lược của </w:t>
      </w:r>
      <w:r w:rsidR="000C218D" w:rsidRPr="00595EE0">
        <w:rPr>
          <w:rFonts w:ascii="Times New Roman" w:hAnsi="Times New Roman"/>
          <w:szCs w:val="26"/>
          <w:lang w:val="pt-BR"/>
        </w:rPr>
        <w:t>Khoa</w:t>
      </w:r>
      <w:r w:rsidRPr="00595EE0">
        <w:rPr>
          <w:rFonts w:ascii="Times New Roman" w:hAnsi="Times New Roman"/>
          <w:szCs w:val="26"/>
          <w:lang w:val="pt-BR"/>
        </w:rPr>
        <w:t>, làm căn cứ cho việc xây dựng và thực hiện Chiến lược phát triển cho giai đoạn tiếp theo.</w:t>
      </w:r>
    </w:p>
    <w:p w:rsidR="00E24F0A" w:rsidRDefault="00E24F0A">
      <w:pPr>
        <w:shd w:val="clear" w:color="auto" w:fill="FFFFFF"/>
        <w:spacing w:before="120" w:after="120" w:line="360" w:lineRule="auto"/>
        <w:ind w:firstLine="720"/>
        <w:jc w:val="both"/>
        <w:rPr>
          <w:rFonts w:ascii="Times New Roman" w:hAnsi="Times New Roman"/>
          <w:b/>
          <w:bCs/>
          <w:szCs w:val="26"/>
          <w:lang w:val="pt-BR"/>
        </w:rPr>
        <w:pPrChange w:id="480" w:author="VPK THUYSAN" w:date="2021-07-01T12:00:00Z">
          <w:pPr>
            <w:shd w:val="clear" w:color="auto" w:fill="FFFFFF"/>
            <w:spacing w:line="360" w:lineRule="auto"/>
            <w:ind w:firstLine="5580"/>
          </w:pPr>
        </w:pPrChange>
      </w:pPr>
    </w:p>
    <w:p w:rsidR="00C93DBD" w:rsidDel="0067204D" w:rsidRDefault="00C93DBD">
      <w:pPr>
        <w:shd w:val="clear" w:color="auto" w:fill="FFFFFF"/>
        <w:spacing w:before="120" w:after="120" w:line="360" w:lineRule="auto"/>
        <w:ind w:firstLine="5580"/>
        <w:rPr>
          <w:del w:id="481" w:author="VPK THUYSAN" w:date="2021-07-01T12:02:00Z"/>
          <w:rFonts w:ascii="Times New Roman" w:hAnsi="Times New Roman"/>
          <w:b/>
          <w:bCs/>
          <w:szCs w:val="26"/>
          <w:lang w:val="pt-BR"/>
        </w:rPr>
        <w:pPrChange w:id="482" w:author="VPK THUYSAN" w:date="2021-07-01T11:49:00Z">
          <w:pPr>
            <w:shd w:val="clear" w:color="auto" w:fill="FFFFFF"/>
            <w:spacing w:line="360" w:lineRule="auto"/>
            <w:ind w:firstLine="5580"/>
          </w:pPr>
        </w:pPrChange>
      </w:pPr>
      <w:r w:rsidRPr="00595EE0">
        <w:rPr>
          <w:rFonts w:ascii="Times New Roman" w:hAnsi="Times New Roman"/>
          <w:b/>
          <w:bCs/>
          <w:szCs w:val="26"/>
          <w:lang w:val="pt-BR"/>
        </w:rPr>
        <w:t> TRƯỞNG</w:t>
      </w:r>
      <w:r w:rsidR="00BB5CD4" w:rsidRPr="00595EE0">
        <w:rPr>
          <w:rFonts w:ascii="Times New Roman" w:hAnsi="Times New Roman"/>
          <w:b/>
          <w:bCs/>
          <w:szCs w:val="26"/>
          <w:lang w:val="pt-BR"/>
        </w:rPr>
        <w:t xml:space="preserve"> KHOA</w:t>
      </w:r>
      <w:r w:rsidR="00C914D4">
        <w:rPr>
          <w:rFonts w:ascii="Times New Roman" w:hAnsi="Times New Roman"/>
          <w:b/>
          <w:bCs/>
          <w:szCs w:val="26"/>
          <w:lang w:val="pt-BR"/>
        </w:rPr>
        <w:t xml:space="preserve"> THỦY SẢN</w:t>
      </w:r>
    </w:p>
    <w:p w:rsidR="00C914D4" w:rsidDel="0067204D" w:rsidRDefault="00C914D4" w:rsidP="004357DC">
      <w:pPr>
        <w:shd w:val="clear" w:color="auto" w:fill="FFFFFF"/>
        <w:spacing w:line="360" w:lineRule="auto"/>
        <w:ind w:firstLine="5580"/>
        <w:rPr>
          <w:del w:id="483" w:author="VPK THUYSAN" w:date="2021-07-01T12:02:00Z"/>
          <w:rFonts w:ascii="Times New Roman" w:hAnsi="Times New Roman"/>
          <w:b/>
          <w:bCs/>
          <w:szCs w:val="26"/>
          <w:lang w:val="pt-BR"/>
        </w:rPr>
      </w:pPr>
    </w:p>
    <w:p w:rsidR="00C914D4" w:rsidRDefault="00C914D4" w:rsidP="0067204D">
      <w:pPr>
        <w:shd w:val="clear" w:color="auto" w:fill="FFFFFF"/>
        <w:spacing w:before="120" w:after="120" w:line="360" w:lineRule="auto"/>
        <w:ind w:firstLine="5580"/>
        <w:rPr>
          <w:rFonts w:ascii="Times New Roman" w:hAnsi="Times New Roman"/>
          <w:b/>
          <w:bCs/>
          <w:szCs w:val="26"/>
          <w:lang w:val="pt-BR"/>
        </w:rPr>
        <w:pPrChange w:id="484" w:author="VPK THUYSAN" w:date="2021-07-01T12:02:00Z">
          <w:pPr>
            <w:shd w:val="clear" w:color="auto" w:fill="FFFFFF"/>
            <w:spacing w:line="360" w:lineRule="auto"/>
            <w:ind w:firstLine="5580"/>
          </w:pPr>
        </w:pPrChange>
      </w:pPr>
    </w:p>
    <w:p w:rsidR="00C914D4" w:rsidDel="0067204D" w:rsidRDefault="0067204D" w:rsidP="004357DC">
      <w:pPr>
        <w:shd w:val="clear" w:color="auto" w:fill="FFFFFF"/>
        <w:spacing w:line="360" w:lineRule="auto"/>
        <w:ind w:firstLine="5580"/>
        <w:rPr>
          <w:del w:id="485" w:author="VPK THUYSAN" w:date="2021-07-01T12:02:00Z"/>
          <w:rFonts w:ascii="Times New Roman" w:hAnsi="Times New Roman"/>
          <w:b/>
          <w:bCs/>
          <w:szCs w:val="26"/>
          <w:lang w:val="pt-BR"/>
        </w:rPr>
      </w:pPr>
      <w:ins w:id="486" w:author="VPK THUYSAN" w:date="2021-07-01T12:03:00Z">
        <w:r>
          <w:rPr>
            <w:rFonts w:ascii="Times New Roman" w:hAnsi="Times New Roman"/>
            <w:b/>
            <w:bCs/>
            <w:szCs w:val="26"/>
            <w:lang w:val="pt-BR"/>
          </w:rPr>
          <w:t xml:space="preserve">                                                                                         </w:t>
        </w:r>
      </w:ins>
    </w:p>
    <w:p w:rsidR="00C914D4" w:rsidDel="0067204D" w:rsidRDefault="00C914D4" w:rsidP="0067204D">
      <w:pPr>
        <w:shd w:val="clear" w:color="auto" w:fill="FFFFFF"/>
        <w:spacing w:line="360" w:lineRule="auto"/>
        <w:rPr>
          <w:del w:id="487" w:author="VPK THUYSAN" w:date="2021-07-01T12:02:00Z"/>
          <w:rFonts w:ascii="Times New Roman" w:hAnsi="Times New Roman"/>
          <w:b/>
          <w:bCs/>
          <w:szCs w:val="26"/>
          <w:lang w:val="pt-BR"/>
        </w:rPr>
        <w:pPrChange w:id="488" w:author="VPK THUYSAN" w:date="2021-07-01T12:02:00Z">
          <w:pPr>
            <w:shd w:val="clear" w:color="auto" w:fill="FFFFFF"/>
            <w:spacing w:line="360" w:lineRule="auto"/>
            <w:ind w:firstLine="5580"/>
          </w:pPr>
        </w:pPrChange>
      </w:pPr>
    </w:p>
    <w:p w:rsidR="00DB529F" w:rsidRDefault="00C914D4" w:rsidP="0067204D">
      <w:pPr>
        <w:shd w:val="clear" w:color="auto" w:fill="FFFFFF"/>
        <w:spacing w:line="360" w:lineRule="auto"/>
        <w:rPr>
          <w:ins w:id="489" w:author="VPK THUYSAN" w:date="2021-07-01T12:04:00Z"/>
          <w:rFonts w:ascii="Times New Roman" w:hAnsi="Times New Roman"/>
          <w:b/>
          <w:bCs/>
          <w:szCs w:val="26"/>
          <w:lang w:val="pt-BR"/>
        </w:rPr>
        <w:pPrChange w:id="490" w:author="VPK THUYSAN" w:date="2021-07-01T12:02:00Z">
          <w:pPr>
            <w:shd w:val="clear" w:color="auto" w:fill="FFFFFF"/>
            <w:spacing w:line="360" w:lineRule="auto"/>
            <w:ind w:firstLine="5580"/>
          </w:pPr>
        </w:pPrChange>
      </w:pPr>
      <w:del w:id="491" w:author="VPK THUYSAN" w:date="2021-07-01T12:02:00Z">
        <w:r w:rsidDel="0067204D">
          <w:rPr>
            <w:rFonts w:ascii="Times New Roman" w:hAnsi="Times New Roman"/>
            <w:b/>
            <w:bCs/>
            <w:szCs w:val="26"/>
            <w:lang w:val="pt-BR"/>
          </w:rPr>
          <w:delText xml:space="preserve">   </w:delText>
        </w:r>
      </w:del>
      <w:r>
        <w:rPr>
          <w:rFonts w:ascii="Times New Roman" w:hAnsi="Times New Roman"/>
          <w:b/>
          <w:bCs/>
          <w:szCs w:val="26"/>
          <w:lang w:val="pt-BR"/>
        </w:rPr>
        <w:t xml:space="preserve">    </w:t>
      </w:r>
    </w:p>
    <w:p w:rsidR="00C914D4" w:rsidRPr="00595EE0" w:rsidRDefault="00DB529F" w:rsidP="0067204D">
      <w:pPr>
        <w:shd w:val="clear" w:color="auto" w:fill="FFFFFF"/>
        <w:spacing w:line="360" w:lineRule="auto"/>
        <w:rPr>
          <w:rFonts w:ascii="Times New Roman" w:hAnsi="Times New Roman"/>
          <w:szCs w:val="26"/>
          <w:lang w:val="pt-BR"/>
        </w:rPr>
        <w:pPrChange w:id="492" w:author="VPK THUYSAN" w:date="2021-07-01T12:02:00Z">
          <w:pPr>
            <w:shd w:val="clear" w:color="auto" w:fill="FFFFFF"/>
            <w:spacing w:line="360" w:lineRule="auto"/>
            <w:ind w:firstLine="5580"/>
          </w:pPr>
        </w:pPrChange>
      </w:pPr>
      <w:ins w:id="493" w:author="VPK THUYSAN" w:date="2021-07-01T12:04:00Z">
        <w:r>
          <w:rPr>
            <w:rFonts w:ascii="Times New Roman" w:hAnsi="Times New Roman"/>
            <w:b/>
            <w:bCs/>
            <w:szCs w:val="26"/>
            <w:lang w:val="pt-BR"/>
          </w:rPr>
          <w:lastRenderedPageBreak/>
          <w:t xml:space="preserve">                                                                                               </w:t>
        </w:r>
      </w:ins>
      <w:bookmarkStart w:id="494" w:name="_GoBack"/>
      <w:bookmarkEnd w:id="494"/>
      <w:r w:rsidR="00C914D4">
        <w:rPr>
          <w:rFonts w:ascii="Times New Roman" w:hAnsi="Times New Roman"/>
          <w:b/>
          <w:bCs/>
          <w:szCs w:val="26"/>
          <w:lang w:val="pt-BR"/>
        </w:rPr>
        <w:t>PGS. TS. Kim Văn Vạn</w:t>
      </w:r>
    </w:p>
    <w:p w:rsidR="00C93DBD" w:rsidRPr="00595EE0" w:rsidRDefault="00C93DBD" w:rsidP="004357DC">
      <w:pPr>
        <w:shd w:val="clear" w:color="auto" w:fill="FFFFFF"/>
        <w:spacing w:line="360" w:lineRule="auto"/>
        <w:ind w:firstLine="5580"/>
        <w:rPr>
          <w:rFonts w:ascii="Times New Roman" w:hAnsi="Times New Roman"/>
          <w:b/>
          <w:bCs/>
          <w:szCs w:val="26"/>
          <w:lang w:val="pt-BR"/>
        </w:rPr>
      </w:pPr>
      <w:r w:rsidRPr="00595EE0">
        <w:rPr>
          <w:rFonts w:ascii="Times New Roman" w:hAnsi="Times New Roman"/>
          <w:b/>
          <w:bCs/>
          <w:szCs w:val="26"/>
          <w:lang w:val="pt-BR"/>
        </w:rPr>
        <w:t> </w:t>
      </w:r>
    </w:p>
    <w:p w:rsidR="000A2470" w:rsidRPr="00595EE0" w:rsidRDefault="000A2470" w:rsidP="004357DC">
      <w:pPr>
        <w:shd w:val="clear" w:color="auto" w:fill="FFFFFF"/>
        <w:spacing w:line="360" w:lineRule="auto"/>
        <w:ind w:firstLine="5580"/>
        <w:rPr>
          <w:rFonts w:ascii="Times New Roman" w:hAnsi="Times New Roman"/>
          <w:szCs w:val="26"/>
          <w:lang w:val="pt-BR"/>
        </w:rPr>
      </w:pPr>
    </w:p>
    <w:p w:rsidR="00C93DBD" w:rsidRPr="00595EE0" w:rsidRDefault="00C93DBD" w:rsidP="004357DC">
      <w:pPr>
        <w:shd w:val="clear" w:color="auto" w:fill="FFFFFF"/>
        <w:spacing w:line="360" w:lineRule="auto"/>
        <w:ind w:firstLine="5580"/>
        <w:rPr>
          <w:rFonts w:ascii="Times New Roman" w:hAnsi="Times New Roman"/>
          <w:szCs w:val="26"/>
          <w:lang w:val="pt-BR"/>
        </w:rPr>
      </w:pPr>
      <w:r w:rsidRPr="00595EE0">
        <w:rPr>
          <w:rFonts w:ascii="Times New Roman" w:hAnsi="Times New Roman"/>
          <w:b/>
          <w:bCs/>
          <w:szCs w:val="26"/>
          <w:lang w:val="pt-BR"/>
        </w:rPr>
        <w:t> </w:t>
      </w:r>
    </w:p>
    <w:p w:rsidR="00EF1DCF" w:rsidRPr="00FF36CE" w:rsidRDefault="00EF1DCF" w:rsidP="00565FD5">
      <w:pPr>
        <w:spacing w:line="360" w:lineRule="auto"/>
        <w:jc w:val="both"/>
        <w:rPr>
          <w:rFonts w:ascii="Times New Roman" w:hAnsi="Times New Roman"/>
          <w:b/>
          <w:bCs/>
          <w:i/>
          <w:szCs w:val="26"/>
          <w:lang w:val="pt-BR"/>
        </w:rPr>
      </w:pPr>
    </w:p>
    <w:p w:rsidR="00AB4900" w:rsidRDefault="00AB4900" w:rsidP="00565FD5">
      <w:pPr>
        <w:spacing w:line="360" w:lineRule="auto"/>
        <w:jc w:val="both"/>
        <w:rPr>
          <w:rFonts w:ascii="Times New Roman" w:hAnsi="Times New Roman"/>
          <w:bCs/>
          <w:szCs w:val="26"/>
          <w:lang w:val="pt-BR"/>
        </w:rPr>
      </w:pPr>
    </w:p>
    <w:sectPr w:rsidR="00AB4900" w:rsidSect="009B4ABC">
      <w:headerReference w:type="even" r:id="rId7"/>
      <w:headerReference w:type="default" r:id="rId8"/>
      <w:footerReference w:type="even" r:id="rId9"/>
      <w:footerReference w:type="default" r:id="rId10"/>
      <w:headerReference w:type="first" r:id="rId11"/>
      <w:footerReference w:type="first" r:id="rId12"/>
      <w:pgSz w:w="11907" w:h="16840" w:code="9"/>
      <w:pgMar w:top="288" w:right="1022" w:bottom="288" w:left="1800" w:header="706" w:footer="706" w:gutter="0"/>
      <w:cols w:space="720"/>
      <w:docGrid w:linePitch="354"/>
      <w:sectPrChange w:id="495" w:author="VPK THUYSAN" w:date="2021-07-01T12:04:00Z">
        <w:sectPr w:rsidR="00AB4900" w:rsidSect="009B4ABC">
          <w:pgMar w:top="720" w:right="1017" w:bottom="1418" w:left="1800" w:header="709" w:footer="709" w:gutter="0"/>
        </w:sectPr>
      </w:sectPrChang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172" w:rsidRDefault="00422172">
      <w:r>
        <w:separator/>
      </w:r>
    </w:p>
  </w:endnote>
  <w:endnote w:type="continuationSeparator" w:id="0">
    <w:p w:rsidR="00422172" w:rsidRDefault="00422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Arial">
    <w:charset w:val="00"/>
    <w:family w:val="swiss"/>
    <w:pitch w:val="variable"/>
    <w:sig w:usb0="00000007" w:usb1="00000000" w:usb2="00000000" w:usb3="00000000" w:csb0="00000011" w:csb1="00000000"/>
  </w:font>
  <w:font w:name=".VnTime">
    <w:altName w:val="Courier New"/>
    <w:charset w:val="00"/>
    <w:family w:val="swiss"/>
    <w:pitch w:val="variable"/>
    <w:sig w:usb0="00000003" w:usb1="00000000" w:usb2="00000000" w:usb3="00000000" w:csb0="00000001" w:csb1="00000000"/>
  </w:font>
  <w:font w:name=".VnArialH">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9B3" w:rsidRDefault="005E59B3" w:rsidP="0067629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E59B3" w:rsidRDefault="005E59B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9B3" w:rsidRDefault="005E59B3" w:rsidP="0067629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B529F">
      <w:rPr>
        <w:rStyle w:val="PageNumber"/>
        <w:noProof/>
      </w:rPr>
      <w:t>15</w:t>
    </w:r>
    <w:r>
      <w:rPr>
        <w:rStyle w:val="PageNumber"/>
      </w:rPr>
      <w:fldChar w:fldCharType="end"/>
    </w:r>
  </w:p>
  <w:p w:rsidR="005E59B3" w:rsidRDefault="005E59B3">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15C" w:rsidRDefault="0002315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172" w:rsidRDefault="00422172">
      <w:r>
        <w:separator/>
      </w:r>
    </w:p>
  </w:footnote>
  <w:footnote w:type="continuationSeparator" w:id="0">
    <w:p w:rsidR="00422172" w:rsidRDefault="00422172">
      <w:r>
        <w:continuationSeparator/>
      </w:r>
    </w:p>
  </w:footnote>
  <w:footnote w:id="1">
    <w:p w:rsidR="008338A9" w:rsidRPr="001E078C" w:rsidDel="00395BAB" w:rsidRDefault="008338A9" w:rsidP="008338A9">
      <w:pPr>
        <w:pStyle w:val="FootnoteText"/>
        <w:rPr>
          <w:del w:id="9" w:author="VPK THUYSAN" w:date="2021-07-01T11:27:00Z"/>
          <w:lang w:val="vi-VN"/>
        </w:rPr>
      </w:pPr>
      <w:del w:id="10" w:author="VPK THUYSAN" w:date="2021-07-01T11:27:00Z">
        <w:r w:rsidDel="00395BAB">
          <w:rPr>
            <w:rStyle w:val="FootnoteReference"/>
          </w:rPr>
          <w:footnoteRef/>
        </w:r>
        <w:r w:rsidDel="00395BAB">
          <w:delText xml:space="preserve"> </w:delText>
        </w:r>
        <w:r w:rsidDel="00395BAB">
          <w:rPr>
            <w:lang w:val="vi-VN"/>
          </w:rPr>
          <w:delText>Ký hiệu của đơn vị</w:delText>
        </w:r>
      </w:del>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15C" w:rsidRDefault="0002315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15C" w:rsidRDefault="0002315C">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15C" w:rsidRDefault="0002315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161BA"/>
    <w:multiLevelType w:val="hybridMultilevel"/>
    <w:tmpl w:val="6B88C948"/>
    <w:lvl w:ilvl="0" w:tplc="0409000F">
      <w:start w:val="1"/>
      <w:numFmt w:val="decimal"/>
      <w:lvlText w:val="%1."/>
      <w:lvlJc w:val="left"/>
      <w:pPr>
        <w:tabs>
          <w:tab w:val="num" w:pos="720"/>
        </w:tabs>
        <w:ind w:left="720" w:hanging="360"/>
      </w:pPr>
    </w:lvl>
    <w:lvl w:ilvl="1" w:tplc="712E627A">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A1D1988"/>
    <w:multiLevelType w:val="multilevel"/>
    <w:tmpl w:val="6FB872D6"/>
    <w:lvl w:ilvl="0">
      <w:start w:val="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D617B81"/>
    <w:multiLevelType w:val="hybridMultilevel"/>
    <w:tmpl w:val="C772D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8F02ED"/>
    <w:multiLevelType w:val="singleLevel"/>
    <w:tmpl w:val="0409000F"/>
    <w:lvl w:ilvl="0">
      <w:start w:val="8"/>
      <w:numFmt w:val="decimal"/>
      <w:lvlText w:val="%1."/>
      <w:lvlJc w:val="left"/>
      <w:pPr>
        <w:tabs>
          <w:tab w:val="num" w:pos="360"/>
        </w:tabs>
        <w:ind w:left="360" w:hanging="360"/>
      </w:pPr>
      <w:rPr>
        <w:rFonts w:hint="default"/>
      </w:rPr>
    </w:lvl>
  </w:abstractNum>
  <w:abstractNum w:abstractNumId="4" w15:restartNumberingAfterBreak="0">
    <w:nsid w:val="122C5EE7"/>
    <w:multiLevelType w:val="hybridMultilevel"/>
    <w:tmpl w:val="A21CA0BE"/>
    <w:lvl w:ilvl="0" w:tplc="7854A766">
      <w:start w:val="4"/>
      <w:numFmt w:val="bullet"/>
      <w:lvlText w:val="-"/>
      <w:lvlJc w:val="left"/>
      <w:pPr>
        <w:tabs>
          <w:tab w:val="num" w:pos="720"/>
        </w:tabs>
        <w:ind w:left="720" w:hanging="360"/>
      </w:pPr>
      <w:rPr>
        <w:rFonts w:ascii="Times New Roman" w:eastAsia="Times New Roman" w:hAnsi="Times New Roman" w:cs="Times New Roman"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B83F70"/>
    <w:multiLevelType w:val="hybridMultilevel"/>
    <w:tmpl w:val="91E0D2FA"/>
    <w:lvl w:ilvl="0" w:tplc="0409000F">
      <w:start w:val="1"/>
      <w:numFmt w:val="decimal"/>
      <w:lvlText w:val="%1."/>
      <w:lvlJc w:val="left"/>
      <w:pPr>
        <w:tabs>
          <w:tab w:val="num" w:pos="720"/>
        </w:tabs>
        <w:ind w:left="720" w:hanging="360"/>
      </w:pPr>
    </w:lvl>
    <w:lvl w:ilvl="1" w:tplc="56F0B34A">
      <w:start w:val="3"/>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DEC21A5"/>
    <w:multiLevelType w:val="singleLevel"/>
    <w:tmpl w:val="EE889BBA"/>
    <w:lvl w:ilvl="0">
      <w:start w:val="1"/>
      <w:numFmt w:val="lowerLetter"/>
      <w:lvlText w:val="%1."/>
      <w:lvlJc w:val="left"/>
      <w:pPr>
        <w:tabs>
          <w:tab w:val="num" w:pos="360"/>
        </w:tabs>
        <w:ind w:left="360" w:hanging="360"/>
      </w:pPr>
      <w:rPr>
        <w:rFonts w:hint="default"/>
      </w:rPr>
    </w:lvl>
  </w:abstractNum>
  <w:abstractNum w:abstractNumId="7" w15:restartNumberingAfterBreak="0">
    <w:nsid w:val="1EA01A49"/>
    <w:multiLevelType w:val="singleLevel"/>
    <w:tmpl w:val="EE889BBA"/>
    <w:lvl w:ilvl="0">
      <w:start w:val="1"/>
      <w:numFmt w:val="lowerLetter"/>
      <w:lvlText w:val="%1."/>
      <w:lvlJc w:val="left"/>
      <w:pPr>
        <w:tabs>
          <w:tab w:val="num" w:pos="360"/>
        </w:tabs>
        <w:ind w:left="360" w:hanging="360"/>
      </w:pPr>
      <w:rPr>
        <w:rFonts w:hint="default"/>
      </w:rPr>
    </w:lvl>
  </w:abstractNum>
  <w:abstractNum w:abstractNumId="8" w15:restartNumberingAfterBreak="0">
    <w:nsid w:val="22555030"/>
    <w:multiLevelType w:val="singleLevel"/>
    <w:tmpl w:val="0409000F"/>
    <w:lvl w:ilvl="0">
      <w:start w:val="1"/>
      <w:numFmt w:val="decimal"/>
      <w:lvlText w:val="%1."/>
      <w:lvlJc w:val="left"/>
      <w:pPr>
        <w:tabs>
          <w:tab w:val="num" w:pos="360"/>
        </w:tabs>
        <w:ind w:left="360" w:hanging="360"/>
      </w:pPr>
      <w:rPr>
        <w:rFonts w:hint="default"/>
      </w:rPr>
    </w:lvl>
  </w:abstractNum>
  <w:abstractNum w:abstractNumId="9" w15:restartNumberingAfterBreak="0">
    <w:nsid w:val="23BC28FD"/>
    <w:multiLevelType w:val="hybridMultilevel"/>
    <w:tmpl w:val="446EC1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85A4AFC"/>
    <w:multiLevelType w:val="singleLevel"/>
    <w:tmpl w:val="FD320B1A"/>
    <w:lvl w:ilvl="0">
      <w:start w:val="1"/>
      <w:numFmt w:val="bullet"/>
      <w:lvlText w:val="-"/>
      <w:lvlJc w:val="left"/>
      <w:pPr>
        <w:tabs>
          <w:tab w:val="num" w:pos="720"/>
        </w:tabs>
        <w:ind w:left="720" w:hanging="360"/>
      </w:pPr>
      <w:rPr>
        <w:rFonts w:ascii="Times New Roman" w:hAnsi="Times New Roman" w:hint="default"/>
      </w:rPr>
    </w:lvl>
  </w:abstractNum>
  <w:abstractNum w:abstractNumId="11" w15:restartNumberingAfterBreak="0">
    <w:nsid w:val="30BB3AA6"/>
    <w:multiLevelType w:val="hybridMultilevel"/>
    <w:tmpl w:val="4988617E"/>
    <w:lvl w:ilvl="0" w:tplc="AF50291A">
      <w:start w:val="1"/>
      <w:numFmt w:val="bullet"/>
      <w:lvlText w:val=""/>
      <w:lvlJc w:val="left"/>
      <w:pPr>
        <w:tabs>
          <w:tab w:val="num" w:pos="720"/>
        </w:tabs>
        <w:ind w:left="720" w:hanging="360"/>
      </w:pPr>
      <w:rPr>
        <w:rFonts w:ascii="Wingdings 2" w:hAnsi="Wingdings 2" w:hint="default"/>
      </w:rPr>
    </w:lvl>
    <w:lvl w:ilvl="1" w:tplc="5808921C" w:tentative="1">
      <w:start w:val="1"/>
      <w:numFmt w:val="bullet"/>
      <w:lvlText w:val=""/>
      <w:lvlJc w:val="left"/>
      <w:pPr>
        <w:tabs>
          <w:tab w:val="num" w:pos="1440"/>
        </w:tabs>
        <w:ind w:left="1440" w:hanging="360"/>
      </w:pPr>
      <w:rPr>
        <w:rFonts w:ascii="Wingdings 2" w:hAnsi="Wingdings 2" w:hint="default"/>
      </w:rPr>
    </w:lvl>
    <w:lvl w:ilvl="2" w:tplc="E0907738" w:tentative="1">
      <w:start w:val="1"/>
      <w:numFmt w:val="bullet"/>
      <w:lvlText w:val=""/>
      <w:lvlJc w:val="left"/>
      <w:pPr>
        <w:tabs>
          <w:tab w:val="num" w:pos="2160"/>
        </w:tabs>
        <w:ind w:left="2160" w:hanging="360"/>
      </w:pPr>
      <w:rPr>
        <w:rFonts w:ascii="Wingdings 2" w:hAnsi="Wingdings 2" w:hint="default"/>
      </w:rPr>
    </w:lvl>
    <w:lvl w:ilvl="3" w:tplc="3FA28394" w:tentative="1">
      <w:start w:val="1"/>
      <w:numFmt w:val="bullet"/>
      <w:lvlText w:val=""/>
      <w:lvlJc w:val="left"/>
      <w:pPr>
        <w:tabs>
          <w:tab w:val="num" w:pos="2880"/>
        </w:tabs>
        <w:ind w:left="2880" w:hanging="360"/>
      </w:pPr>
      <w:rPr>
        <w:rFonts w:ascii="Wingdings 2" w:hAnsi="Wingdings 2" w:hint="default"/>
      </w:rPr>
    </w:lvl>
    <w:lvl w:ilvl="4" w:tplc="4DF4FF6A" w:tentative="1">
      <w:start w:val="1"/>
      <w:numFmt w:val="bullet"/>
      <w:lvlText w:val=""/>
      <w:lvlJc w:val="left"/>
      <w:pPr>
        <w:tabs>
          <w:tab w:val="num" w:pos="3600"/>
        </w:tabs>
        <w:ind w:left="3600" w:hanging="360"/>
      </w:pPr>
      <w:rPr>
        <w:rFonts w:ascii="Wingdings 2" w:hAnsi="Wingdings 2" w:hint="default"/>
      </w:rPr>
    </w:lvl>
    <w:lvl w:ilvl="5" w:tplc="52C24A42" w:tentative="1">
      <w:start w:val="1"/>
      <w:numFmt w:val="bullet"/>
      <w:lvlText w:val=""/>
      <w:lvlJc w:val="left"/>
      <w:pPr>
        <w:tabs>
          <w:tab w:val="num" w:pos="4320"/>
        </w:tabs>
        <w:ind w:left="4320" w:hanging="360"/>
      </w:pPr>
      <w:rPr>
        <w:rFonts w:ascii="Wingdings 2" w:hAnsi="Wingdings 2" w:hint="default"/>
      </w:rPr>
    </w:lvl>
    <w:lvl w:ilvl="6" w:tplc="4B08DB42" w:tentative="1">
      <w:start w:val="1"/>
      <w:numFmt w:val="bullet"/>
      <w:lvlText w:val=""/>
      <w:lvlJc w:val="left"/>
      <w:pPr>
        <w:tabs>
          <w:tab w:val="num" w:pos="5040"/>
        </w:tabs>
        <w:ind w:left="5040" w:hanging="360"/>
      </w:pPr>
      <w:rPr>
        <w:rFonts w:ascii="Wingdings 2" w:hAnsi="Wingdings 2" w:hint="default"/>
      </w:rPr>
    </w:lvl>
    <w:lvl w:ilvl="7" w:tplc="035087D0" w:tentative="1">
      <w:start w:val="1"/>
      <w:numFmt w:val="bullet"/>
      <w:lvlText w:val=""/>
      <w:lvlJc w:val="left"/>
      <w:pPr>
        <w:tabs>
          <w:tab w:val="num" w:pos="5760"/>
        </w:tabs>
        <w:ind w:left="5760" w:hanging="360"/>
      </w:pPr>
      <w:rPr>
        <w:rFonts w:ascii="Wingdings 2" w:hAnsi="Wingdings 2" w:hint="default"/>
      </w:rPr>
    </w:lvl>
    <w:lvl w:ilvl="8" w:tplc="D49E3004" w:tentative="1">
      <w:start w:val="1"/>
      <w:numFmt w:val="bullet"/>
      <w:lvlText w:val=""/>
      <w:lvlJc w:val="left"/>
      <w:pPr>
        <w:tabs>
          <w:tab w:val="num" w:pos="6480"/>
        </w:tabs>
        <w:ind w:left="6480" w:hanging="360"/>
      </w:pPr>
      <w:rPr>
        <w:rFonts w:ascii="Wingdings 2" w:hAnsi="Wingdings 2" w:hint="default"/>
      </w:rPr>
    </w:lvl>
  </w:abstractNum>
  <w:abstractNum w:abstractNumId="12" w15:restartNumberingAfterBreak="0">
    <w:nsid w:val="33A92138"/>
    <w:multiLevelType w:val="hybridMultilevel"/>
    <w:tmpl w:val="A16C14B4"/>
    <w:lvl w:ilvl="0" w:tplc="14CE96B8">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56767B2"/>
    <w:multiLevelType w:val="hybridMultilevel"/>
    <w:tmpl w:val="9A2AE1FC"/>
    <w:lvl w:ilvl="0" w:tplc="FC98D916">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9B106B4"/>
    <w:multiLevelType w:val="hybridMultilevel"/>
    <w:tmpl w:val="C772D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AC6378"/>
    <w:multiLevelType w:val="singleLevel"/>
    <w:tmpl w:val="C61814B8"/>
    <w:lvl w:ilvl="0">
      <w:start w:val="1"/>
      <w:numFmt w:val="upperLetter"/>
      <w:pStyle w:val="Heading3"/>
      <w:lvlText w:val="%1."/>
      <w:lvlJc w:val="left"/>
      <w:pPr>
        <w:tabs>
          <w:tab w:val="num" w:pos="360"/>
        </w:tabs>
        <w:ind w:left="360" w:hanging="360"/>
      </w:pPr>
      <w:rPr>
        <w:rFonts w:hint="default"/>
      </w:rPr>
    </w:lvl>
  </w:abstractNum>
  <w:abstractNum w:abstractNumId="16" w15:restartNumberingAfterBreak="0">
    <w:nsid w:val="47AF36E5"/>
    <w:multiLevelType w:val="hybridMultilevel"/>
    <w:tmpl w:val="C8FCE95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7B352D4"/>
    <w:multiLevelType w:val="hybridMultilevel"/>
    <w:tmpl w:val="86C24E76"/>
    <w:lvl w:ilvl="0" w:tplc="C82CD896">
      <w:start w:val="1"/>
      <w:numFmt w:val="decimal"/>
      <w:lvlText w:val="%1."/>
      <w:lvlJc w:val="left"/>
      <w:pPr>
        <w:ind w:left="1170" w:hanging="360"/>
      </w:pPr>
      <w:rPr>
        <w:rFonts w:cs="Times New Roman" w:hint="default"/>
      </w:rPr>
    </w:lvl>
    <w:lvl w:ilvl="1" w:tplc="04090019">
      <w:start w:val="1"/>
      <w:numFmt w:val="lowerLetter"/>
      <w:lvlText w:val="%2."/>
      <w:lvlJc w:val="left"/>
      <w:pPr>
        <w:ind w:left="1890" w:hanging="360"/>
      </w:pPr>
      <w:rPr>
        <w:rFonts w:cs="Times New Roman"/>
      </w:rPr>
    </w:lvl>
    <w:lvl w:ilvl="2" w:tplc="0409001B">
      <w:start w:val="1"/>
      <w:numFmt w:val="lowerRoman"/>
      <w:lvlText w:val="%3."/>
      <w:lvlJc w:val="right"/>
      <w:pPr>
        <w:ind w:left="2610" w:hanging="180"/>
      </w:pPr>
      <w:rPr>
        <w:rFonts w:cs="Times New Roman"/>
      </w:rPr>
    </w:lvl>
    <w:lvl w:ilvl="3" w:tplc="0409000F">
      <w:start w:val="1"/>
      <w:numFmt w:val="decimal"/>
      <w:lvlText w:val="%4."/>
      <w:lvlJc w:val="left"/>
      <w:pPr>
        <w:ind w:left="3330" w:hanging="360"/>
      </w:pPr>
      <w:rPr>
        <w:rFonts w:cs="Times New Roman"/>
      </w:rPr>
    </w:lvl>
    <w:lvl w:ilvl="4" w:tplc="04090019">
      <w:start w:val="1"/>
      <w:numFmt w:val="lowerLetter"/>
      <w:lvlText w:val="%5."/>
      <w:lvlJc w:val="left"/>
      <w:pPr>
        <w:ind w:left="4050" w:hanging="360"/>
      </w:pPr>
      <w:rPr>
        <w:rFonts w:cs="Times New Roman"/>
      </w:rPr>
    </w:lvl>
    <w:lvl w:ilvl="5" w:tplc="0409001B">
      <w:start w:val="1"/>
      <w:numFmt w:val="lowerRoman"/>
      <w:lvlText w:val="%6."/>
      <w:lvlJc w:val="right"/>
      <w:pPr>
        <w:ind w:left="4770" w:hanging="180"/>
      </w:pPr>
      <w:rPr>
        <w:rFonts w:cs="Times New Roman"/>
      </w:rPr>
    </w:lvl>
    <w:lvl w:ilvl="6" w:tplc="0409000F">
      <w:start w:val="1"/>
      <w:numFmt w:val="decimal"/>
      <w:lvlText w:val="%7."/>
      <w:lvlJc w:val="left"/>
      <w:pPr>
        <w:ind w:left="5490" w:hanging="360"/>
      </w:pPr>
      <w:rPr>
        <w:rFonts w:cs="Times New Roman"/>
      </w:rPr>
    </w:lvl>
    <w:lvl w:ilvl="7" w:tplc="04090019">
      <w:start w:val="1"/>
      <w:numFmt w:val="lowerLetter"/>
      <w:lvlText w:val="%8."/>
      <w:lvlJc w:val="left"/>
      <w:pPr>
        <w:ind w:left="6210" w:hanging="360"/>
      </w:pPr>
      <w:rPr>
        <w:rFonts w:cs="Times New Roman"/>
      </w:rPr>
    </w:lvl>
    <w:lvl w:ilvl="8" w:tplc="0409001B">
      <w:start w:val="1"/>
      <w:numFmt w:val="lowerRoman"/>
      <w:lvlText w:val="%9."/>
      <w:lvlJc w:val="right"/>
      <w:pPr>
        <w:ind w:left="6930" w:hanging="180"/>
      </w:pPr>
      <w:rPr>
        <w:rFonts w:cs="Times New Roman"/>
      </w:rPr>
    </w:lvl>
  </w:abstractNum>
  <w:abstractNum w:abstractNumId="18" w15:restartNumberingAfterBreak="0">
    <w:nsid w:val="47F67EE8"/>
    <w:multiLevelType w:val="hybridMultilevel"/>
    <w:tmpl w:val="E4567D6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4BE134CC"/>
    <w:multiLevelType w:val="hybridMultilevel"/>
    <w:tmpl w:val="006ED71E"/>
    <w:lvl w:ilvl="0" w:tplc="3834A5D8">
      <w:start w:val="2"/>
      <w:numFmt w:val="bullet"/>
      <w:lvlText w:val=""/>
      <w:lvlJc w:val="left"/>
      <w:pPr>
        <w:tabs>
          <w:tab w:val="num" w:pos="1800"/>
        </w:tabs>
        <w:ind w:left="1800" w:hanging="360"/>
      </w:pPr>
      <w:rPr>
        <w:rFonts w:ascii="Symbol" w:eastAsia="Times New Roman" w:hAnsi="Symbol"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53396A06"/>
    <w:multiLevelType w:val="hybridMultilevel"/>
    <w:tmpl w:val="C1DA81A4"/>
    <w:lvl w:ilvl="0" w:tplc="29D2C478">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E67A39"/>
    <w:multiLevelType w:val="hybridMultilevel"/>
    <w:tmpl w:val="6510938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62273D00"/>
    <w:multiLevelType w:val="hybridMultilevel"/>
    <w:tmpl w:val="5360E572"/>
    <w:lvl w:ilvl="0" w:tplc="F5487E9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2F34C98"/>
    <w:multiLevelType w:val="multilevel"/>
    <w:tmpl w:val="DB7E0488"/>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18290A"/>
    <w:multiLevelType w:val="hybridMultilevel"/>
    <w:tmpl w:val="AEE4D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F05839"/>
    <w:multiLevelType w:val="hybridMultilevel"/>
    <w:tmpl w:val="7DDCC1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81D61EA"/>
    <w:multiLevelType w:val="hybridMultilevel"/>
    <w:tmpl w:val="512C8AC2"/>
    <w:lvl w:ilvl="0" w:tplc="D700AA6C">
      <w:start w:val="1"/>
      <w:numFmt w:val="lowerLetter"/>
      <w:lvlText w:val="%1)"/>
      <w:lvlJc w:val="left"/>
      <w:pPr>
        <w:tabs>
          <w:tab w:val="num" w:pos="1063"/>
        </w:tabs>
        <w:ind w:left="1063" w:hanging="703"/>
      </w:pPr>
      <w:rPr>
        <w:rFonts w:cs="Times New Roman" w:hint="default"/>
        <w:b w:val="0"/>
        <w:bCs w:val="0"/>
        <w:i w:val="0"/>
        <w:iCs w:val="0"/>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27" w15:restartNumberingAfterBreak="0">
    <w:nsid w:val="71C01D67"/>
    <w:multiLevelType w:val="hybridMultilevel"/>
    <w:tmpl w:val="066A8948"/>
    <w:lvl w:ilvl="0" w:tplc="DFAA1ABC">
      <w:start w:val="1"/>
      <w:numFmt w:val="bullet"/>
      <w:lvlText w:val="-"/>
      <w:lvlJc w:val="left"/>
      <w:pPr>
        <w:tabs>
          <w:tab w:val="num" w:pos="720"/>
        </w:tabs>
        <w:ind w:left="720" w:hanging="360"/>
      </w:pPr>
      <w:rPr>
        <w:rFonts w:ascii="Times New Roman" w:eastAsia="Times New Roman" w:hAnsi="Times New Roman" w:cs="Times New Roman" w:hint="default"/>
      </w:rPr>
    </w:lvl>
    <w:lvl w:ilvl="1" w:tplc="69EE55C4">
      <w:start w:val="3"/>
      <w:numFmt w:val="bullet"/>
      <w:lvlText w:val="-"/>
      <w:lvlJc w:val="left"/>
      <w:pPr>
        <w:tabs>
          <w:tab w:val="num" w:pos="1800"/>
        </w:tabs>
        <w:ind w:left="1800" w:hanging="720"/>
      </w:pPr>
      <w:rPr>
        <w:rFonts w:ascii=".VnArial" w:eastAsia="Times New Roman" w:hAnsi=".VnArial"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29F17D6"/>
    <w:multiLevelType w:val="singleLevel"/>
    <w:tmpl w:val="0409000F"/>
    <w:lvl w:ilvl="0">
      <w:start w:val="1"/>
      <w:numFmt w:val="decimal"/>
      <w:lvlText w:val="%1."/>
      <w:lvlJc w:val="left"/>
      <w:pPr>
        <w:tabs>
          <w:tab w:val="num" w:pos="360"/>
        </w:tabs>
        <w:ind w:left="360" w:hanging="360"/>
      </w:pPr>
      <w:rPr>
        <w:rFonts w:hint="default"/>
      </w:rPr>
    </w:lvl>
  </w:abstractNum>
  <w:abstractNum w:abstractNumId="29" w15:restartNumberingAfterBreak="0">
    <w:nsid w:val="77536CA5"/>
    <w:multiLevelType w:val="hybridMultilevel"/>
    <w:tmpl w:val="BDB07F2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81873DA"/>
    <w:multiLevelType w:val="multilevel"/>
    <w:tmpl w:val="6FB872D6"/>
    <w:lvl w:ilvl="0">
      <w:start w:val="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79F87A7F"/>
    <w:multiLevelType w:val="hybridMultilevel"/>
    <w:tmpl w:val="DB7E0488"/>
    <w:lvl w:ilvl="0" w:tplc="DD64D180">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5"/>
  </w:num>
  <w:num w:numId="2">
    <w:abstractNumId w:val="10"/>
  </w:num>
  <w:num w:numId="3">
    <w:abstractNumId w:val="8"/>
  </w:num>
  <w:num w:numId="4">
    <w:abstractNumId w:val="7"/>
  </w:num>
  <w:num w:numId="5">
    <w:abstractNumId w:val="6"/>
  </w:num>
  <w:num w:numId="6">
    <w:abstractNumId w:val="15"/>
    <w:lvlOverride w:ilvl="0">
      <w:startOverride w:val="9"/>
    </w:lvlOverride>
  </w:num>
  <w:num w:numId="7">
    <w:abstractNumId w:val="9"/>
  </w:num>
  <w:num w:numId="8">
    <w:abstractNumId w:val="0"/>
  </w:num>
  <w:num w:numId="9">
    <w:abstractNumId w:val="28"/>
  </w:num>
  <w:num w:numId="10">
    <w:abstractNumId w:val="5"/>
  </w:num>
  <w:num w:numId="11">
    <w:abstractNumId w:val="3"/>
  </w:num>
  <w:num w:numId="12">
    <w:abstractNumId w:val="25"/>
  </w:num>
  <w:num w:numId="13">
    <w:abstractNumId w:val="29"/>
  </w:num>
  <w:num w:numId="14">
    <w:abstractNumId w:val="16"/>
  </w:num>
  <w:num w:numId="15">
    <w:abstractNumId w:val="22"/>
  </w:num>
  <w:num w:numId="16">
    <w:abstractNumId w:val="31"/>
  </w:num>
  <w:num w:numId="17">
    <w:abstractNumId w:val="23"/>
  </w:num>
  <w:num w:numId="18">
    <w:abstractNumId w:val="13"/>
  </w:num>
  <w:num w:numId="19">
    <w:abstractNumId w:val="4"/>
  </w:num>
  <w:num w:numId="20">
    <w:abstractNumId w:val="12"/>
  </w:num>
  <w:num w:numId="21">
    <w:abstractNumId w:val="19"/>
  </w:num>
  <w:num w:numId="22">
    <w:abstractNumId w:val="27"/>
  </w:num>
  <w:num w:numId="23">
    <w:abstractNumId w:val="24"/>
  </w:num>
  <w:num w:numId="24">
    <w:abstractNumId w:val="11"/>
  </w:num>
  <w:num w:numId="25">
    <w:abstractNumId w:val="2"/>
  </w:num>
  <w:num w:numId="26">
    <w:abstractNumId w:val="14"/>
  </w:num>
  <w:num w:numId="27">
    <w:abstractNumId w:val="20"/>
  </w:num>
  <w:num w:numId="28">
    <w:abstractNumId w:val="21"/>
  </w:num>
  <w:num w:numId="29">
    <w:abstractNumId w:val="18"/>
  </w:num>
  <w:num w:numId="30">
    <w:abstractNumId w:val="26"/>
  </w:num>
  <w:num w:numId="31">
    <w:abstractNumId w:val="30"/>
  </w:num>
  <w:num w:numId="32">
    <w:abstractNumId w:val="1"/>
  </w:num>
  <w:num w:numId="33">
    <w:abstractNumId w:val="17"/>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PK THUYSAN">
    <w15:presenceInfo w15:providerId="None" w15:userId="VPK THUYS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30"/>
  <w:drawingGridVerticalSpacing w:val="177"/>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zQ0MDUyNbG0NALyLJV0lIJTi4sz8/NACgxrAYqog9QsAAAA"/>
  </w:docVars>
  <w:rsids>
    <w:rsidRoot w:val="00E368AB"/>
    <w:rsid w:val="00007243"/>
    <w:rsid w:val="00011CFC"/>
    <w:rsid w:val="00013609"/>
    <w:rsid w:val="000136FD"/>
    <w:rsid w:val="000155C7"/>
    <w:rsid w:val="0001732E"/>
    <w:rsid w:val="00017B26"/>
    <w:rsid w:val="00020B5D"/>
    <w:rsid w:val="0002315C"/>
    <w:rsid w:val="000270DD"/>
    <w:rsid w:val="00031D1B"/>
    <w:rsid w:val="0003404C"/>
    <w:rsid w:val="00035B63"/>
    <w:rsid w:val="00043E3D"/>
    <w:rsid w:val="00045A0B"/>
    <w:rsid w:val="0004625C"/>
    <w:rsid w:val="00046F03"/>
    <w:rsid w:val="00051156"/>
    <w:rsid w:val="0005121D"/>
    <w:rsid w:val="000627E2"/>
    <w:rsid w:val="00063A48"/>
    <w:rsid w:val="0006459F"/>
    <w:rsid w:val="00066E2A"/>
    <w:rsid w:val="00070E85"/>
    <w:rsid w:val="00071C2B"/>
    <w:rsid w:val="000724B7"/>
    <w:rsid w:val="00072A8F"/>
    <w:rsid w:val="0007334F"/>
    <w:rsid w:val="00073BA1"/>
    <w:rsid w:val="0007592D"/>
    <w:rsid w:val="000772F3"/>
    <w:rsid w:val="0008602D"/>
    <w:rsid w:val="000860F1"/>
    <w:rsid w:val="00094F8D"/>
    <w:rsid w:val="000953E9"/>
    <w:rsid w:val="000A2470"/>
    <w:rsid w:val="000A6425"/>
    <w:rsid w:val="000A6C83"/>
    <w:rsid w:val="000B1483"/>
    <w:rsid w:val="000B2ADA"/>
    <w:rsid w:val="000B3F19"/>
    <w:rsid w:val="000B410B"/>
    <w:rsid w:val="000B6544"/>
    <w:rsid w:val="000C0177"/>
    <w:rsid w:val="000C218D"/>
    <w:rsid w:val="000D61A2"/>
    <w:rsid w:val="000D6923"/>
    <w:rsid w:val="000D7FF9"/>
    <w:rsid w:val="000E2538"/>
    <w:rsid w:val="000E28C5"/>
    <w:rsid w:val="000E427C"/>
    <w:rsid w:val="000F3ADD"/>
    <w:rsid w:val="000F722E"/>
    <w:rsid w:val="001010E5"/>
    <w:rsid w:val="001013D0"/>
    <w:rsid w:val="001036FE"/>
    <w:rsid w:val="0011201B"/>
    <w:rsid w:val="001142E6"/>
    <w:rsid w:val="00116FC7"/>
    <w:rsid w:val="0011718F"/>
    <w:rsid w:val="001207BC"/>
    <w:rsid w:val="001218BD"/>
    <w:rsid w:val="00124EB3"/>
    <w:rsid w:val="0012528B"/>
    <w:rsid w:val="001268B8"/>
    <w:rsid w:val="001314EF"/>
    <w:rsid w:val="001318C2"/>
    <w:rsid w:val="00132727"/>
    <w:rsid w:val="001415C1"/>
    <w:rsid w:val="001462A1"/>
    <w:rsid w:val="00150376"/>
    <w:rsid w:val="001541C3"/>
    <w:rsid w:val="0015464B"/>
    <w:rsid w:val="001638CE"/>
    <w:rsid w:val="00171441"/>
    <w:rsid w:val="00172FC5"/>
    <w:rsid w:val="00173616"/>
    <w:rsid w:val="00175CC0"/>
    <w:rsid w:val="00180115"/>
    <w:rsid w:val="001831C0"/>
    <w:rsid w:val="0018442D"/>
    <w:rsid w:val="00184EB7"/>
    <w:rsid w:val="00194950"/>
    <w:rsid w:val="00196237"/>
    <w:rsid w:val="001A0FA1"/>
    <w:rsid w:val="001A2EA1"/>
    <w:rsid w:val="001C098B"/>
    <w:rsid w:val="001C662B"/>
    <w:rsid w:val="001D1286"/>
    <w:rsid w:val="001D258F"/>
    <w:rsid w:val="001D2AA7"/>
    <w:rsid w:val="001D328D"/>
    <w:rsid w:val="001D52F6"/>
    <w:rsid w:val="001E1CB0"/>
    <w:rsid w:val="001E3FF8"/>
    <w:rsid w:val="001F46C7"/>
    <w:rsid w:val="001F58A9"/>
    <w:rsid w:val="00205417"/>
    <w:rsid w:val="002059B2"/>
    <w:rsid w:val="00206E8E"/>
    <w:rsid w:val="00207D96"/>
    <w:rsid w:val="00216FDC"/>
    <w:rsid w:val="00222D52"/>
    <w:rsid w:val="00222DF0"/>
    <w:rsid w:val="002242BB"/>
    <w:rsid w:val="00227D7B"/>
    <w:rsid w:val="00227E67"/>
    <w:rsid w:val="00233207"/>
    <w:rsid w:val="0024157B"/>
    <w:rsid w:val="00246666"/>
    <w:rsid w:val="00246D5F"/>
    <w:rsid w:val="002502EC"/>
    <w:rsid w:val="00250BC7"/>
    <w:rsid w:val="0025161F"/>
    <w:rsid w:val="0025588B"/>
    <w:rsid w:val="002565A9"/>
    <w:rsid w:val="00256AB9"/>
    <w:rsid w:val="0025793B"/>
    <w:rsid w:val="002609AF"/>
    <w:rsid w:val="002645F8"/>
    <w:rsid w:val="00264C2E"/>
    <w:rsid w:val="002760F6"/>
    <w:rsid w:val="00282676"/>
    <w:rsid w:val="00285322"/>
    <w:rsid w:val="002879C5"/>
    <w:rsid w:val="0029002F"/>
    <w:rsid w:val="00290A1F"/>
    <w:rsid w:val="00291CA2"/>
    <w:rsid w:val="00296A15"/>
    <w:rsid w:val="002A0607"/>
    <w:rsid w:val="002A6A38"/>
    <w:rsid w:val="002A778B"/>
    <w:rsid w:val="002B0B60"/>
    <w:rsid w:val="002B1221"/>
    <w:rsid w:val="002B2785"/>
    <w:rsid w:val="002B281A"/>
    <w:rsid w:val="002C0C88"/>
    <w:rsid w:val="002C513D"/>
    <w:rsid w:val="002E1172"/>
    <w:rsid w:val="002E1C4D"/>
    <w:rsid w:val="002E36C7"/>
    <w:rsid w:val="002E7B1A"/>
    <w:rsid w:val="002F08F6"/>
    <w:rsid w:val="002F200B"/>
    <w:rsid w:val="003015CC"/>
    <w:rsid w:val="0030339D"/>
    <w:rsid w:val="00304E07"/>
    <w:rsid w:val="00310186"/>
    <w:rsid w:val="00311C39"/>
    <w:rsid w:val="00315FC4"/>
    <w:rsid w:val="00320081"/>
    <w:rsid w:val="00321D0D"/>
    <w:rsid w:val="0032538A"/>
    <w:rsid w:val="00325653"/>
    <w:rsid w:val="00326D6C"/>
    <w:rsid w:val="00330C8B"/>
    <w:rsid w:val="00335362"/>
    <w:rsid w:val="003413E9"/>
    <w:rsid w:val="00342CD6"/>
    <w:rsid w:val="003435CC"/>
    <w:rsid w:val="0034741D"/>
    <w:rsid w:val="00352D1E"/>
    <w:rsid w:val="00353150"/>
    <w:rsid w:val="003545AA"/>
    <w:rsid w:val="00360431"/>
    <w:rsid w:val="003636E6"/>
    <w:rsid w:val="00367372"/>
    <w:rsid w:val="003755D8"/>
    <w:rsid w:val="00382315"/>
    <w:rsid w:val="00390BEE"/>
    <w:rsid w:val="0039135A"/>
    <w:rsid w:val="00392121"/>
    <w:rsid w:val="00395BAB"/>
    <w:rsid w:val="003A0EF4"/>
    <w:rsid w:val="003A16C3"/>
    <w:rsid w:val="003A1D28"/>
    <w:rsid w:val="003A238B"/>
    <w:rsid w:val="003A63D7"/>
    <w:rsid w:val="003A6542"/>
    <w:rsid w:val="003A7A30"/>
    <w:rsid w:val="003B097E"/>
    <w:rsid w:val="003B5CE2"/>
    <w:rsid w:val="003C0B46"/>
    <w:rsid w:val="003C319F"/>
    <w:rsid w:val="003C368E"/>
    <w:rsid w:val="003C4079"/>
    <w:rsid w:val="003C49FC"/>
    <w:rsid w:val="003C7B87"/>
    <w:rsid w:val="003D5573"/>
    <w:rsid w:val="003D7431"/>
    <w:rsid w:val="003E1F9D"/>
    <w:rsid w:val="003E2611"/>
    <w:rsid w:val="003E2690"/>
    <w:rsid w:val="003E4B83"/>
    <w:rsid w:val="003E5E41"/>
    <w:rsid w:val="003E7C59"/>
    <w:rsid w:val="003E7D89"/>
    <w:rsid w:val="003F3FB2"/>
    <w:rsid w:val="003F6434"/>
    <w:rsid w:val="00400A92"/>
    <w:rsid w:val="00402F3E"/>
    <w:rsid w:val="004064FE"/>
    <w:rsid w:val="00406828"/>
    <w:rsid w:val="00413335"/>
    <w:rsid w:val="0041404C"/>
    <w:rsid w:val="00422172"/>
    <w:rsid w:val="00424B55"/>
    <w:rsid w:val="0043086F"/>
    <w:rsid w:val="00431E30"/>
    <w:rsid w:val="004357BF"/>
    <w:rsid w:val="004357DC"/>
    <w:rsid w:val="004477A8"/>
    <w:rsid w:val="00452DA9"/>
    <w:rsid w:val="00453737"/>
    <w:rsid w:val="00457583"/>
    <w:rsid w:val="00460134"/>
    <w:rsid w:val="00467DA3"/>
    <w:rsid w:val="0047201A"/>
    <w:rsid w:val="00473230"/>
    <w:rsid w:val="00473EE3"/>
    <w:rsid w:val="00474B70"/>
    <w:rsid w:val="00476315"/>
    <w:rsid w:val="004768B1"/>
    <w:rsid w:val="00476D98"/>
    <w:rsid w:val="0047774D"/>
    <w:rsid w:val="00477CBA"/>
    <w:rsid w:val="00477D22"/>
    <w:rsid w:val="00484620"/>
    <w:rsid w:val="00484D6F"/>
    <w:rsid w:val="00485EBF"/>
    <w:rsid w:val="00486C01"/>
    <w:rsid w:val="00487867"/>
    <w:rsid w:val="004929C8"/>
    <w:rsid w:val="00496915"/>
    <w:rsid w:val="004A09CD"/>
    <w:rsid w:val="004A192E"/>
    <w:rsid w:val="004A6457"/>
    <w:rsid w:val="004C152F"/>
    <w:rsid w:val="004C2D80"/>
    <w:rsid w:val="004C2F5A"/>
    <w:rsid w:val="004C43D0"/>
    <w:rsid w:val="004C5D96"/>
    <w:rsid w:val="004C7018"/>
    <w:rsid w:val="004C7CE0"/>
    <w:rsid w:val="004D2189"/>
    <w:rsid w:val="004D3D98"/>
    <w:rsid w:val="004D5785"/>
    <w:rsid w:val="004D5E35"/>
    <w:rsid w:val="004D6138"/>
    <w:rsid w:val="004E06DC"/>
    <w:rsid w:val="004E2550"/>
    <w:rsid w:val="004E54FD"/>
    <w:rsid w:val="004E5D16"/>
    <w:rsid w:val="004E7F49"/>
    <w:rsid w:val="004F490D"/>
    <w:rsid w:val="004F55DB"/>
    <w:rsid w:val="004F7732"/>
    <w:rsid w:val="00511357"/>
    <w:rsid w:val="0051267C"/>
    <w:rsid w:val="005206A5"/>
    <w:rsid w:val="00523A3B"/>
    <w:rsid w:val="005244D5"/>
    <w:rsid w:val="00526287"/>
    <w:rsid w:val="005338D6"/>
    <w:rsid w:val="00534D05"/>
    <w:rsid w:val="00536197"/>
    <w:rsid w:val="00537D76"/>
    <w:rsid w:val="00541FBE"/>
    <w:rsid w:val="0054418A"/>
    <w:rsid w:val="005445B3"/>
    <w:rsid w:val="005446C2"/>
    <w:rsid w:val="0054795B"/>
    <w:rsid w:val="0055270C"/>
    <w:rsid w:val="005567D2"/>
    <w:rsid w:val="0055745C"/>
    <w:rsid w:val="00557CC4"/>
    <w:rsid w:val="00562EF5"/>
    <w:rsid w:val="00565FD5"/>
    <w:rsid w:val="00566435"/>
    <w:rsid w:val="00566CFE"/>
    <w:rsid w:val="00567769"/>
    <w:rsid w:val="00571C09"/>
    <w:rsid w:val="00574932"/>
    <w:rsid w:val="00576EFD"/>
    <w:rsid w:val="005807BE"/>
    <w:rsid w:val="005813D8"/>
    <w:rsid w:val="00582577"/>
    <w:rsid w:val="005910F5"/>
    <w:rsid w:val="0059223A"/>
    <w:rsid w:val="00594220"/>
    <w:rsid w:val="00595A76"/>
    <w:rsid w:val="00595EE0"/>
    <w:rsid w:val="005A10FC"/>
    <w:rsid w:val="005A2FD2"/>
    <w:rsid w:val="005A3050"/>
    <w:rsid w:val="005A3CFF"/>
    <w:rsid w:val="005A6914"/>
    <w:rsid w:val="005A7A40"/>
    <w:rsid w:val="005A7AEA"/>
    <w:rsid w:val="005B0B3F"/>
    <w:rsid w:val="005B1588"/>
    <w:rsid w:val="005B53B9"/>
    <w:rsid w:val="005C07B6"/>
    <w:rsid w:val="005C0915"/>
    <w:rsid w:val="005C140D"/>
    <w:rsid w:val="005C1FF9"/>
    <w:rsid w:val="005C5CC3"/>
    <w:rsid w:val="005D2C9E"/>
    <w:rsid w:val="005D37C0"/>
    <w:rsid w:val="005D4469"/>
    <w:rsid w:val="005D7DEF"/>
    <w:rsid w:val="005E59B3"/>
    <w:rsid w:val="005F002A"/>
    <w:rsid w:val="005F198F"/>
    <w:rsid w:val="005F6F31"/>
    <w:rsid w:val="00600519"/>
    <w:rsid w:val="00600DC8"/>
    <w:rsid w:val="00603258"/>
    <w:rsid w:val="006034EB"/>
    <w:rsid w:val="00605448"/>
    <w:rsid w:val="00613186"/>
    <w:rsid w:val="00617417"/>
    <w:rsid w:val="0062074C"/>
    <w:rsid w:val="00622AE0"/>
    <w:rsid w:val="00622B2C"/>
    <w:rsid w:val="00630633"/>
    <w:rsid w:val="00631103"/>
    <w:rsid w:val="006324A2"/>
    <w:rsid w:val="00633989"/>
    <w:rsid w:val="00633D18"/>
    <w:rsid w:val="006342C7"/>
    <w:rsid w:val="006351C0"/>
    <w:rsid w:val="00636294"/>
    <w:rsid w:val="00642FD2"/>
    <w:rsid w:val="0064301A"/>
    <w:rsid w:val="00643B08"/>
    <w:rsid w:val="00650DC6"/>
    <w:rsid w:val="00653214"/>
    <w:rsid w:val="00654569"/>
    <w:rsid w:val="00654DC6"/>
    <w:rsid w:val="00657F5B"/>
    <w:rsid w:val="0066754E"/>
    <w:rsid w:val="0066755B"/>
    <w:rsid w:val="00670451"/>
    <w:rsid w:val="0067165C"/>
    <w:rsid w:val="0067204D"/>
    <w:rsid w:val="00673137"/>
    <w:rsid w:val="00674EAE"/>
    <w:rsid w:val="00676299"/>
    <w:rsid w:val="00676DFA"/>
    <w:rsid w:val="006822FF"/>
    <w:rsid w:val="006834D9"/>
    <w:rsid w:val="00683BE9"/>
    <w:rsid w:val="00683D23"/>
    <w:rsid w:val="0068592D"/>
    <w:rsid w:val="00685A11"/>
    <w:rsid w:val="00686262"/>
    <w:rsid w:val="006876AF"/>
    <w:rsid w:val="006A2D6E"/>
    <w:rsid w:val="006A3A28"/>
    <w:rsid w:val="006A5FA7"/>
    <w:rsid w:val="006B03EB"/>
    <w:rsid w:val="006B5DC2"/>
    <w:rsid w:val="006C005B"/>
    <w:rsid w:val="006C08F4"/>
    <w:rsid w:val="006C5C79"/>
    <w:rsid w:val="006C7871"/>
    <w:rsid w:val="006D383B"/>
    <w:rsid w:val="006D3A89"/>
    <w:rsid w:val="006D5265"/>
    <w:rsid w:val="006D54A0"/>
    <w:rsid w:val="006D6376"/>
    <w:rsid w:val="006D6AA0"/>
    <w:rsid w:val="006D7901"/>
    <w:rsid w:val="006E264E"/>
    <w:rsid w:val="006F08B8"/>
    <w:rsid w:val="006F1A93"/>
    <w:rsid w:val="006F3C63"/>
    <w:rsid w:val="006F42A6"/>
    <w:rsid w:val="006F4653"/>
    <w:rsid w:val="00702701"/>
    <w:rsid w:val="00704ED9"/>
    <w:rsid w:val="00707783"/>
    <w:rsid w:val="00711BEB"/>
    <w:rsid w:val="00712BEA"/>
    <w:rsid w:val="00714041"/>
    <w:rsid w:val="007146B7"/>
    <w:rsid w:val="0071529D"/>
    <w:rsid w:val="00715B96"/>
    <w:rsid w:val="00715F46"/>
    <w:rsid w:val="00724251"/>
    <w:rsid w:val="00734475"/>
    <w:rsid w:val="00737EB5"/>
    <w:rsid w:val="0074432D"/>
    <w:rsid w:val="00744AB5"/>
    <w:rsid w:val="00751567"/>
    <w:rsid w:val="00751B94"/>
    <w:rsid w:val="007546F9"/>
    <w:rsid w:val="00755099"/>
    <w:rsid w:val="007572C5"/>
    <w:rsid w:val="00766F6B"/>
    <w:rsid w:val="0076751D"/>
    <w:rsid w:val="00770634"/>
    <w:rsid w:val="00770E6A"/>
    <w:rsid w:val="00772C2C"/>
    <w:rsid w:val="00775663"/>
    <w:rsid w:val="0077686C"/>
    <w:rsid w:val="0078211D"/>
    <w:rsid w:val="00784CD3"/>
    <w:rsid w:val="00784F69"/>
    <w:rsid w:val="00790962"/>
    <w:rsid w:val="00790D50"/>
    <w:rsid w:val="00792C49"/>
    <w:rsid w:val="00794202"/>
    <w:rsid w:val="007A2F20"/>
    <w:rsid w:val="007A3607"/>
    <w:rsid w:val="007A4248"/>
    <w:rsid w:val="007A60AD"/>
    <w:rsid w:val="007A7748"/>
    <w:rsid w:val="007B0E72"/>
    <w:rsid w:val="007C0A9A"/>
    <w:rsid w:val="007C1189"/>
    <w:rsid w:val="007C4C53"/>
    <w:rsid w:val="007C69EB"/>
    <w:rsid w:val="007D153D"/>
    <w:rsid w:val="007E0528"/>
    <w:rsid w:val="007E1EBD"/>
    <w:rsid w:val="007E46EE"/>
    <w:rsid w:val="007F00F5"/>
    <w:rsid w:val="00803AC0"/>
    <w:rsid w:val="00804E38"/>
    <w:rsid w:val="00805027"/>
    <w:rsid w:val="00806117"/>
    <w:rsid w:val="0081068D"/>
    <w:rsid w:val="00811D1E"/>
    <w:rsid w:val="00811E21"/>
    <w:rsid w:val="00813AA7"/>
    <w:rsid w:val="00815E39"/>
    <w:rsid w:val="008209BC"/>
    <w:rsid w:val="00822593"/>
    <w:rsid w:val="00823BA0"/>
    <w:rsid w:val="00824AB4"/>
    <w:rsid w:val="00824F5A"/>
    <w:rsid w:val="008258D9"/>
    <w:rsid w:val="008338A9"/>
    <w:rsid w:val="00836B7B"/>
    <w:rsid w:val="00837869"/>
    <w:rsid w:val="00837E6E"/>
    <w:rsid w:val="008419EA"/>
    <w:rsid w:val="00841A59"/>
    <w:rsid w:val="00841F34"/>
    <w:rsid w:val="008425B7"/>
    <w:rsid w:val="008545B3"/>
    <w:rsid w:val="00854D55"/>
    <w:rsid w:val="00856139"/>
    <w:rsid w:val="00861FDF"/>
    <w:rsid w:val="00865CFF"/>
    <w:rsid w:val="00866A11"/>
    <w:rsid w:val="00866BCD"/>
    <w:rsid w:val="00867CDC"/>
    <w:rsid w:val="008713E2"/>
    <w:rsid w:val="00872608"/>
    <w:rsid w:val="00885BC4"/>
    <w:rsid w:val="00885E4A"/>
    <w:rsid w:val="00890FBB"/>
    <w:rsid w:val="008A026F"/>
    <w:rsid w:val="008A4D91"/>
    <w:rsid w:val="008A4E1A"/>
    <w:rsid w:val="008A6DF1"/>
    <w:rsid w:val="008A757C"/>
    <w:rsid w:val="008B5610"/>
    <w:rsid w:val="008B5828"/>
    <w:rsid w:val="008B58DB"/>
    <w:rsid w:val="008B6FF8"/>
    <w:rsid w:val="008B768A"/>
    <w:rsid w:val="008C2969"/>
    <w:rsid w:val="008C4918"/>
    <w:rsid w:val="008C5884"/>
    <w:rsid w:val="008D0E06"/>
    <w:rsid w:val="008D0F30"/>
    <w:rsid w:val="008D1FBC"/>
    <w:rsid w:val="008D3C7B"/>
    <w:rsid w:val="008D44C9"/>
    <w:rsid w:val="008D4AE3"/>
    <w:rsid w:val="008E03A6"/>
    <w:rsid w:val="008E146D"/>
    <w:rsid w:val="008E2B52"/>
    <w:rsid w:val="008E40BE"/>
    <w:rsid w:val="008E52B2"/>
    <w:rsid w:val="008E61E0"/>
    <w:rsid w:val="008E6307"/>
    <w:rsid w:val="008E7F4C"/>
    <w:rsid w:val="008F2A07"/>
    <w:rsid w:val="008F4585"/>
    <w:rsid w:val="008F5E1F"/>
    <w:rsid w:val="008F62A5"/>
    <w:rsid w:val="008F77CB"/>
    <w:rsid w:val="008F7AE1"/>
    <w:rsid w:val="008F7B98"/>
    <w:rsid w:val="00910EB5"/>
    <w:rsid w:val="009112E4"/>
    <w:rsid w:val="009119A1"/>
    <w:rsid w:val="00912D6E"/>
    <w:rsid w:val="00913DBD"/>
    <w:rsid w:val="0091475C"/>
    <w:rsid w:val="00916DE5"/>
    <w:rsid w:val="00920466"/>
    <w:rsid w:val="0092128E"/>
    <w:rsid w:val="00925217"/>
    <w:rsid w:val="00926027"/>
    <w:rsid w:val="00927574"/>
    <w:rsid w:val="009322FC"/>
    <w:rsid w:val="00932C81"/>
    <w:rsid w:val="00942531"/>
    <w:rsid w:val="00947C0A"/>
    <w:rsid w:val="0095219B"/>
    <w:rsid w:val="00953C34"/>
    <w:rsid w:val="009540F2"/>
    <w:rsid w:val="009579EB"/>
    <w:rsid w:val="00957ACE"/>
    <w:rsid w:val="009612E7"/>
    <w:rsid w:val="0096490D"/>
    <w:rsid w:val="00966A57"/>
    <w:rsid w:val="00970A2F"/>
    <w:rsid w:val="0097180F"/>
    <w:rsid w:val="009732BE"/>
    <w:rsid w:val="009739EB"/>
    <w:rsid w:val="009777E1"/>
    <w:rsid w:val="00983E57"/>
    <w:rsid w:val="00985492"/>
    <w:rsid w:val="00985A50"/>
    <w:rsid w:val="009870DD"/>
    <w:rsid w:val="009900B1"/>
    <w:rsid w:val="009927B0"/>
    <w:rsid w:val="009932CB"/>
    <w:rsid w:val="00993595"/>
    <w:rsid w:val="009939D0"/>
    <w:rsid w:val="00994E44"/>
    <w:rsid w:val="00995CD3"/>
    <w:rsid w:val="00995F5E"/>
    <w:rsid w:val="00996336"/>
    <w:rsid w:val="0099749F"/>
    <w:rsid w:val="009976C6"/>
    <w:rsid w:val="009A1562"/>
    <w:rsid w:val="009A4F16"/>
    <w:rsid w:val="009A7B73"/>
    <w:rsid w:val="009B12CC"/>
    <w:rsid w:val="009B373A"/>
    <w:rsid w:val="009B4128"/>
    <w:rsid w:val="009B485E"/>
    <w:rsid w:val="009B4AA2"/>
    <w:rsid w:val="009B4ABC"/>
    <w:rsid w:val="009B5AFE"/>
    <w:rsid w:val="009B5FEA"/>
    <w:rsid w:val="009B73C7"/>
    <w:rsid w:val="009C119D"/>
    <w:rsid w:val="009C11C3"/>
    <w:rsid w:val="009C431C"/>
    <w:rsid w:val="009D0FA9"/>
    <w:rsid w:val="009D4E7F"/>
    <w:rsid w:val="009D6147"/>
    <w:rsid w:val="009E0D46"/>
    <w:rsid w:val="009E13F6"/>
    <w:rsid w:val="009E6AFC"/>
    <w:rsid w:val="009E7603"/>
    <w:rsid w:val="009F2B16"/>
    <w:rsid w:val="009F3102"/>
    <w:rsid w:val="009F404F"/>
    <w:rsid w:val="00A0205B"/>
    <w:rsid w:val="00A02442"/>
    <w:rsid w:val="00A0520C"/>
    <w:rsid w:val="00A07D52"/>
    <w:rsid w:val="00A12C05"/>
    <w:rsid w:val="00A13522"/>
    <w:rsid w:val="00A13976"/>
    <w:rsid w:val="00A1418D"/>
    <w:rsid w:val="00A17791"/>
    <w:rsid w:val="00A17D02"/>
    <w:rsid w:val="00A21837"/>
    <w:rsid w:val="00A22272"/>
    <w:rsid w:val="00A23CFF"/>
    <w:rsid w:val="00A25CBF"/>
    <w:rsid w:val="00A27406"/>
    <w:rsid w:val="00A27D07"/>
    <w:rsid w:val="00A32101"/>
    <w:rsid w:val="00A3417E"/>
    <w:rsid w:val="00A41959"/>
    <w:rsid w:val="00A4411B"/>
    <w:rsid w:val="00A442FF"/>
    <w:rsid w:val="00A44977"/>
    <w:rsid w:val="00A4625F"/>
    <w:rsid w:val="00A46D35"/>
    <w:rsid w:val="00A47449"/>
    <w:rsid w:val="00A526A3"/>
    <w:rsid w:val="00A6017D"/>
    <w:rsid w:val="00A61321"/>
    <w:rsid w:val="00A64B78"/>
    <w:rsid w:val="00A710F2"/>
    <w:rsid w:val="00A713FF"/>
    <w:rsid w:val="00A71F5C"/>
    <w:rsid w:val="00A73267"/>
    <w:rsid w:val="00A750FC"/>
    <w:rsid w:val="00A77AE9"/>
    <w:rsid w:val="00A77F45"/>
    <w:rsid w:val="00A80A36"/>
    <w:rsid w:val="00A83A18"/>
    <w:rsid w:val="00A87009"/>
    <w:rsid w:val="00A9215D"/>
    <w:rsid w:val="00A97665"/>
    <w:rsid w:val="00AA4C43"/>
    <w:rsid w:val="00AB069B"/>
    <w:rsid w:val="00AB1774"/>
    <w:rsid w:val="00AB1800"/>
    <w:rsid w:val="00AB344F"/>
    <w:rsid w:val="00AB388F"/>
    <w:rsid w:val="00AB4183"/>
    <w:rsid w:val="00AB423D"/>
    <w:rsid w:val="00AB4900"/>
    <w:rsid w:val="00AB49FE"/>
    <w:rsid w:val="00AB6ABA"/>
    <w:rsid w:val="00AC11B2"/>
    <w:rsid w:val="00AC4834"/>
    <w:rsid w:val="00AD0242"/>
    <w:rsid w:val="00AD11B9"/>
    <w:rsid w:val="00AD144E"/>
    <w:rsid w:val="00AD1BF1"/>
    <w:rsid w:val="00AD2FF7"/>
    <w:rsid w:val="00AD67DF"/>
    <w:rsid w:val="00AD760E"/>
    <w:rsid w:val="00AE0549"/>
    <w:rsid w:val="00AE1774"/>
    <w:rsid w:val="00AE1F54"/>
    <w:rsid w:val="00AE7FA9"/>
    <w:rsid w:val="00AF41D5"/>
    <w:rsid w:val="00AF58D3"/>
    <w:rsid w:val="00B04259"/>
    <w:rsid w:val="00B04EC9"/>
    <w:rsid w:val="00B07E4C"/>
    <w:rsid w:val="00B10F58"/>
    <w:rsid w:val="00B13F0B"/>
    <w:rsid w:val="00B14B5D"/>
    <w:rsid w:val="00B1648B"/>
    <w:rsid w:val="00B20DDC"/>
    <w:rsid w:val="00B266D4"/>
    <w:rsid w:val="00B27A16"/>
    <w:rsid w:val="00B27B39"/>
    <w:rsid w:val="00B31A70"/>
    <w:rsid w:val="00B31AAB"/>
    <w:rsid w:val="00B3421C"/>
    <w:rsid w:val="00B401D5"/>
    <w:rsid w:val="00B42A37"/>
    <w:rsid w:val="00B430FC"/>
    <w:rsid w:val="00B44777"/>
    <w:rsid w:val="00B45BE7"/>
    <w:rsid w:val="00B46405"/>
    <w:rsid w:val="00B47522"/>
    <w:rsid w:val="00B509E0"/>
    <w:rsid w:val="00B55A32"/>
    <w:rsid w:val="00B606B4"/>
    <w:rsid w:val="00B62621"/>
    <w:rsid w:val="00B632A0"/>
    <w:rsid w:val="00B63B80"/>
    <w:rsid w:val="00B64F94"/>
    <w:rsid w:val="00B72245"/>
    <w:rsid w:val="00B72384"/>
    <w:rsid w:val="00B7342C"/>
    <w:rsid w:val="00B74014"/>
    <w:rsid w:val="00B83D88"/>
    <w:rsid w:val="00B878E1"/>
    <w:rsid w:val="00B962EF"/>
    <w:rsid w:val="00BA12B5"/>
    <w:rsid w:val="00BA16DB"/>
    <w:rsid w:val="00BA2465"/>
    <w:rsid w:val="00BA61E5"/>
    <w:rsid w:val="00BA74D7"/>
    <w:rsid w:val="00BB01E8"/>
    <w:rsid w:val="00BB4635"/>
    <w:rsid w:val="00BB5CD4"/>
    <w:rsid w:val="00BC27A3"/>
    <w:rsid w:val="00BD0237"/>
    <w:rsid w:val="00BE1A19"/>
    <w:rsid w:val="00BE30D9"/>
    <w:rsid w:val="00BE4A97"/>
    <w:rsid w:val="00BE627D"/>
    <w:rsid w:val="00BE6A44"/>
    <w:rsid w:val="00BF7667"/>
    <w:rsid w:val="00C00348"/>
    <w:rsid w:val="00C01FF2"/>
    <w:rsid w:val="00C02CD2"/>
    <w:rsid w:val="00C03C7C"/>
    <w:rsid w:val="00C06222"/>
    <w:rsid w:val="00C06825"/>
    <w:rsid w:val="00C113E3"/>
    <w:rsid w:val="00C13D07"/>
    <w:rsid w:val="00C15BA5"/>
    <w:rsid w:val="00C200F7"/>
    <w:rsid w:val="00C25847"/>
    <w:rsid w:val="00C27207"/>
    <w:rsid w:val="00C2784F"/>
    <w:rsid w:val="00C3048F"/>
    <w:rsid w:val="00C32EF5"/>
    <w:rsid w:val="00C35952"/>
    <w:rsid w:val="00C369AB"/>
    <w:rsid w:val="00C403CC"/>
    <w:rsid w:val="00C43202"/>
    <w:rsid w:val="00C46446"/>
    <w:rsid w:val="00C4723C"/>
    <w:rsid w:val="00C54F34"/>
    <w:rsid w:val="00C640E5"/>
    <w:rsid w:val="00C65445"/>
    <w:rsid w:val="00C66485"/>
    <w:rsid w:val="00C722CF"/>
    <w:rsid w:val="00C7486F"/>
    <w:rsid w:val="00C80D5D"/>
    <w:rsid w:val="00C81122"/>
    <w:rsid w:val="00C86467"/>
    <w:rsid w:val="00C876A2"/>
    <w:rsid w:val="00C912D2"/>
    <w:rsid w:val="00C914D4"/>
    <w:rsid w:val="00C92EBB"/>
    <w:rsid w:val="00C93DBD"/>
    <w:rsid w:val="00C95C29"/>
    <w:rsid w:val="00CA78F1"/>
    <w:rsid w:val="00CB1DB1"/>
    <w:rsid w:val="00CB31AD"/>
    <w:rsid w:val="00CB43AB"/>
    <w:rsid w:val="00CB4E3F"/>
    <w:rsid w:val="00CB6F41"/>
    <w:rsid w:val="00CB7BA8"/>
    <w:rsid w:val="00CC1C5D"/>
    <w:rsid w:val="00CC2E9B"/>
    <w:rsid w:val="00CC67B1"/>
    <w:rsid w:val="00CD1C09"/>
    <w:rsid w:val="00CD4BF4"/>
    <w:rsid w:val="00CE069A"/>
    <w:rsid w:val="00CE4521"/>
    <w:rsid w:val="00CE5122"/>
    <w:rsid w:val="00CE59D1"/>
    <w:rsid w:val="00CF032E"/>
    <w:rsid w:val="00CF20C8"/>
    <w:rsid w:val="00CF30CC"/>
    <w:rsid w:val="00CF3247"/>
    <w:rsid w:val="00CF792D"/>
    <w:rsid w:val="00D00975"/>
    <w:rsid w:val="00D00F63"/>
    <w:rsid w:val="00D028CC"/>
    <w:rsid w:val="00D05748"/>
    <w:rsid w:val="00D070E0"/>
    <w:rsid w:val="00D22F19"/>
    <w:rsid w:val="00D2376A"/>
    <w:rsid w:val="00D23BDF"/>
    <w:rsid w:val="00D30DEC"/>
    <w:rsid w:val="00D33DC6"/>
    <w:rsid w:val="00D35BE1"/>
    <w:rsid w:val="00D370A7"/>
    <w:rsid w:val="00D45456"/>
    <w:rsid w:val="00D45B56"/>
    <w:rsid w:val="00D5452B"/>
    <w:rsid w:val="00D554B3"/>
    <w:rsid w:val="00D560E7"/>
    <w:rsid w:val="00D608C0"/>
    <w:rsid w:val="00D618B1"/>
    <w:rsid w:val="00D63339"/>
    <w:rsid w:val="00D65B0F"/>
    <w:rsid w:val="00D660E2"/>
    <w:rsid w:val="00D7326A"/>
    <w:rsid w:val="00D818B9"/>
    <w:rsid w:val="00D82BFD"/>
    <w:rsid w:val="00D856E6"/>
    <w:rsid w:val="00D90583"/>
    <w:rsid w:val="00D955F6"/>
    <w:rsid w:val="00D96E40"/>
    <w:rsid w:val="00D96E41"/>
    <w:rsid w:val="00DA21D4"/>
    <w:rsid w:val="00DB303D"/>
    <w:rsid w:val="00DB529F"/>
    <w:rsid w:val="00DB5D20"/>
    <w:rsid w:val="00DC615D"/>
    <w:rsid w:val="00DD393A"/>
    <w:rsid w:val="00DE15E6"/>
    <w:rsid w:val="00DE18D4"/>
    <w:rsid w:val="00DE31D3"/>
    <w:rsid w:val="00DE49F4"/>
    <w:rsid w:val="00DE6437"/>
    <w:rsid w:val="00DF0C7B"/>
    <w:rsid w:val="00DF3606"/>
    <w:rsid w:val="00DF61A7"/>
    <w:rsid w:val="00DF6566"/>
    <w:rsid w:val="00DF6DF7"/>
    <w:rsid w:val="00DF79CA"/>
    <w:rsid w:val="00DF7E16"/>
    <w:rsid w:val="00E01F16"/>
    <w:rsid w:val="00E03507"/>
    <w:rsid w:val="00E03A2F"/>
    <w:rsid w:val="00E065DD"/>
    <w:rsid w:val="00E0678B"/>
    <w:rsid w:val="00E072AC"/>
    <w:rsid w:val="00E1031A"/>
    <w:rsid w:val="00E11CFC"/>
    <w:rsid w:val="00E1328F"/>
    <w:rsid w:val="00E146CF"/>
    <w:rsid w:val="00E15FBA"/>
    <w:rsid w:val="00E16F18"/>
    <w:rsid w:val="00E20BA4"/>
    <w:rsid w:val="00E24684"/>
    <w:rsid w:val="00E24F0A"/>
    <w:rsid w:val="00E25F2C"/>
    <w:rsid w:val="00E26D91"/>
    <w:rsid w:val="00E26F53"/>
    <w:rsid w:val="00E305CE"/>
    <w:rsid w:val="00E31290"/>
    <w:rsid w:val="00E31793"/>
    <w:rsid w:val="00E35B84"/>
    <w:rsid w:val="00E368AB"/>
    <w:rsid w:val="00E37B4B"/>
    <w:rsid w:val="00E41D1D"/>
    <w:rsid w:val="00E42232"/>
    <w:rsid w:val="00E50724"/>
    <w:rsid w:val="00E513AD"/>
    <w:rsid w:val="00E515D1"/>
    <w:rsid w:val="00E521C9"/>
    <w:rsid w:val="00E548E5"/>
    <w:rsid w:val="00E575C1"/>
    <w:rsid w:val="00E612EC"/>
    <w:rsid w:val="00E650B6"/>
    <w:rsid w:val="00E67BBB"/>
    <w:rsid w:val="00E7076D"/>
    <w:rsid w:val="00E7185D"/>
    <w:rsid w:val="00E83C53"/>
    <w:rsid w:val="00E84F7A"/>
    <w:rsid w:val="00E85D9E"/>
    <w:rsid w:val="00E92C7D"/>
    <w:rsid w:val="00E94A07"/>
    <w:rsid w:val="00E96343"/>
    <w:rsid w:val="00E965DB"/>
    <w:rsid w:val="00E96C41"/>
    <w:rsid w:val="00EA0F60"/>
    <w:rsid w:val="00EA2A43"/>
    <w:rsid w:val="00EA316E"/>
    <w:rsid w:val="00EA5D33"/>
    <w:rsid w:val="00EA6505"/>
    <w:rsid w:val="00EC0D57"/>
    <w:rsid w:val="00EC0E30"/>
    <w:rsid w:val="00EC5128"/>
    <w:rsid w:val="00EC7AE2"/>
    <w:rsid w:val="00ED28D6"/>
    <w:rsid w:val="00ED2E22"/>
    <w:rsid w:val="00ED79A9"/>
    <w:rsid w:val="00EE3FFF"/>
    <w:rsid w:val="00EE4D97"/>
    <w:rsid w:val="00EE572F"/>
    <w:rsid w:val="00EE7077"/>
    <w:rsid w:val="00EF17B7"/>
    <w:rsid w:val="00EF1DCF"/>
    <w:rsid w:val="00EF55AA"/>
    <w:rsid w:val="00EF6376"/>
    <w:rsid w:val="00F02BD2"/>
    <w:rsid w:val="00F0533E"/>
    <w:rsid w:val="00F074FA"/>
    <w:rsid w:val="00F10D99"/>
    <w:rsid w:val="00F16B97"/>
    <w:rsid w:val="00F2484E"/>
    <w:rsid w:val="00F312BC"/>
    <w:rsid w:val="00F335B5"/>
    <w:rsid w:val="00F355E3"/>
    <w:rsid w:val="00F469ED"/>
    <w:rsid w:val="00F5233C"/>
    <w:rsid w:val="00F52BEF"/>
    <w:rsid w:val="00F57E6C"/>
    <w:rsid w:val="00F57E7C"/>
    <w:rsid w:val="00F766C3"/>
    <w:rsid w:val="00F80A91"/>
    <w:rsid w:val="00F80D6D"/>
    <w:rsid w:val="00F85538"/>
    <w:rsid w:val="00F94412"/>
    <w:rsid w:val="00F94D89"/>
    <w:rsid w:val="00F971C8"/>
    <w:rsid w:val="00F97805"/>
    <w:rsid w:val="00FA54A1"/>
    <w:rsid w:val="00FA5D8E"/>
    <w:rsid w:val="00FB105A"/>
    <w:rsid w:val="00FB1C52"/>
    <w:rsid w:val="00FB3204"/>
    <w:rsid w:val="00FB5400"/>
    <w:rsid w:val="00FB5AD8"/>
    <w:rsid w:val="00FB6AED"/>
    <w:rsid w:val="00FC2DA0"/>
    <w:rsid w:val="00FC3737"/>
    <w:rsid w:val="00FC5086"/>
    <w:rsid w:val="00FD0248"/>
    <w:rsid w:val="00FD2025"/>
    <w:rsid w:val="00FD32D2"/>
    <w:rsid w:val="00FE7CD6"/>
    <w:rsid w:val="00FF1720"/>
    <w:rsid w:val="00FF36CE"/>
    <w:rsid w:val="00FF6BE4"/>
    <w:rsid w:val="00FF7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F0B963"/>
  <w15:docId w15:val="{27261126-BF76-4AA9-A1DA-484ED16B3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3335"/>
    <w:rPr>
      <w:rFonts w:ascii=".VnTime" w:hAnsi=".VnTime"/>
      <w:sz w:val="26"/>
    </w:rPr>
  </w:style>
  <w:style w:type="paragraph" w:styleId="Heading3">
    <w:name w:val="heading 3"/>
    <w:basedOn w:val="Normal"/>
    <w:next w:val="Normal"/>
    <w:qFormat/>
    <w:rsid w:val="00E368AB"/>
    <w:pPr>
      <w:keepNext/>
      <w:numPr>
        <w:numId w:val="1"/>
      </w:numPr>
      <w:jc w:val="both"/>
      <w:outlineLvl w:val="2"/>
    </w:pPr>
    <w:rPr>
      <w:b/>
      <w:i/>
      <w:u w:val="single"/>
    </w:rPr>
  </w:style>
  <w:style w:type="paragraph" w:styleId="Heading5">
    <w:name w:val="heading 5"/>
    <w:basedOn w:val="Normal"/>
    <w:next w:val="Normal"/>
    <w:qFormat/>
    <w:rsid w:val="00E368AB"/>
    <w:pPr>
      <w:keepNext/>
      <w:ind w:left="2880" w:firstLine="720"/>
      <w:jc w:val="right"/>
      <w:outlineLvl w:val="4"/>
    </w:pPr>
    <w:rPr>
      <w:b/>
      <w:i/>
    </w:rPr>
  </w:style>
  <w:style w:type="paragraph" w:styleId="Heading8">
    <w:name w:val="heading 8"/>
    <w:basedOn w:val="Normal"/>
    <w:next w:val="Normal"/>
    <w:qFormat/>
    <w:rsid w:val="00E368AB"/>
    <w:pPr>
      <w:keepNext/>
      <w:spacing w:line="360" w:lineRule="auto"/>
      <w:outlineLvl w:val="7"/>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368AB"/>
    <w:pPr>
      <w:jc w:val="center"/>
    </w:pPr>
    <w:rPr>
      <w:rFonts w:ascii=".VnArialH" w:hAnsi=".VnArialH"/>
    </w:rPr>
  </w:style>
  <w:style w:type="paragraph" w:styleId="BodyTextIndent">
    <w:name w:val="Body Text Indent"/>
    <w:basedOn w:val="Normal"/>
    <w:rsid w:val="002059B2"/>
    <w:pPr>
      <w:ind w:right="-1080" w:firstLine="720"/>
      <w:jc w:val="both"/>
    </w:pPr>
    <w:rPr>
      <w:sz w:val="28"/>
      <w:szCs w:val="24"/>
    </w:rPr>
  </w:style>
  <w:style w:type="paragraph" w:styleId="BodyText3">
    <w:name w:val="Body Text 3"/>
    <w:basedOn w:val="Normal"/>
    <w:rsid w:val="009870DD"/>
    <w:pPr>
      <w:jc w:val="both"/>
    </w:pPr>
    <w:rPr>
      <w:rFonts w:ascii="Times New Roman" w:hAnsi="Times New Roman"/>
      <w:sz w:val="24"/>
      <w:szCs w:val="28"/>
    </w:rPr>
  </w:style>
  <w:style w:type="paragraph" w:styleId="Footer">
    <w:name w:val="footer"/>
    <w:basedOn w:val="Normal"/>
    <w:rsid w:val="00BE30D9"/>
    <w:pPr>
      <w:tabs>
        <w:tab w:val="center" w:pos="4320"/>
        <w:tab w:val="right" w:pos="8640"/>
      </w:tabs>
    </w:pPr>
  </w:style>
  <w:style w:type="character" w:styleId="PageNumber">
    <w:name w:val="page number"/>
    <w:basedOn w:val="DefaultParagraphFont"/>
    <w:rsid w:val="00BE30D9"/>
  </w:style>
  <w:style w:type="table" w:styleId="TableGrid">
    <w:name w:val="Table Grid"/>
    <w:basedOn w:val="TableNormal"/>
    <w:uiPriority w:val="59"/>
    <w:rsid w:val="00B164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484620"/>
    <w:pPr>
      <w:autoSpaceDE w:val="0"/>
      <w:autoSpaceDN w:val="0"/>
      <w:ind w:left="720"/>
      <w:contextualSpacing/>
    </w:pPr>
    <w:rPr>
      <w:rFonts w:ascii="Times New Roman" w:hAnsi="Times New Roman"/>
      <w:sz w:val="20"/>
    </w:rPr>
  </w:style>
  <w:style w:type="character" w:customStyle="1" w:styleId="apple-converted-space">
    <w:name w:val="apple-converted-space"/>
    <w:rsid w:val="00C25847"/>
  </w:style>
  <w:style w:type="paragraph" w:styleId="NormalWeb">
    <w:name w:val="Normal (Web)"/>
    <w:basedOn w:val="Normal"/>
    <w:link w:val="NormalWebChar"/>
    <w:unhideWhenUsed/>
    <w:rsid w:val="005A7AEA"/>
    <w:pPr>
      <w:spacing w:before="100" w:beforeAutospacing="1" w:after="100" w:afterAutospacing="1"/>
    </w:pPr>
    <w:rPr>
      <w:rFonts w:ascii="Times New Roman" w:hAnsi="Times New Roman"/>
      <w:sz w:val="24"/>
      <w:szCs w:val="24"/>
    </w:rPr>
  </w:style>
  <w:style w:type="character" w:styleId="CommentReference">
    <w:name w:val="annotation reference"/>
    <w:rsid w:val="0076751D"/>
    <w:rPr>
      <w:sz w:val="16"/>
      <w:szCs w:val="16"/>
    </w:rPr>
  </w:style>
  <w:style w:type="paragraph" w:styleId="CommentText">
    <w:name w:val="annotation text"/>
    <w:basedOn w:val="Normal"/>
    <w:link w:val="CommentTextChar"/>
    <w:rsid w:val="0076751D"/>
    <w:rPr>
      <w:sz w:val="20"/>
      <w:lang w:val="x-none" w:eastAsia="x-none"/>
    </w:rPr>
  </w:style>
  <w:style w:type="character" w:customStyle="1" w:styleId="CommentTextChar">
    <w:name w:val="Comment Text Char"/>
    <w:link w:val="CommentText"/>
    <w:rsid w:val="0076751D"/>
    <w:rPr>
      <w:rFonts w:ascii=".VnTime" w:hAnsi=".VnTime"/>
    </w:rPr>
  </w:style>
  <w:style w:type="paragraph" w:styleId="CommentSubject">
    <w:name w:val="annotation subject"/>
    <w:basedOn w:val="CommentText"/>
    <w:next w:val="CommentText"/>
    <w:link w:val="CommentSubjectChar"/>
    <w:rsid w:val="0076751D"/>
    <w:rPr>
      <w:b/>
      <w:bCs/>
    </w:rPr>
  </w:style>
  <w:style w:type="character" w:customStyle="1" w:styleId="CommentSubjectChar">
    <w:name w:val="Comment Subject Char"/>
    <w:link w:val="CommentSubject"/>
    <w:rsid w:val="0076751D"/>
    <w:rPr>
      <w:rFonts w:ascii=".VnTime" w:hAnsi=".VnTime"/>
      <w:b/>
      <w:bCs/>
    </w:rPr>
  </w:style>
  <w:style w:type="paragraph" w:styleId="BalloonText">
    <w:name w:val="Balloon Text"/>
    <w:basedOn w:val="Normal"/>
    <w:link w:val="BalloonTextChar"/>
    <w:rsid w:val="0076751D"/>
    <w:rPr>
      <w:rFonts w:ascii="Tahoma" w:hAnsi="Tahoma"/>
      <w:sz w:val="16"/>
      <w:szCs w:val="16"/>
      <w:lang w:val="x-none" w:eastAsia="x-none"/>
    </w:rPr>
  </w:style>
  <w:style w:type="character" w:customStyle="1" w:styleId="BalloonTextChar">
    <w:name w:val="Balloon Text Char"/>
    <w:link w:val="BalloonText"/>
    <w:rsid w:val="0076751D"/>
    <w:rPr>
      <w:rFonts w:ascii="Tahoma" w:hAnsi="Tahoma" w:cs="Tahoma"/>
      <w:sz w:val="16"/>
      <w:szCs w:val="16"/>
    </w:rPr>
  </w:style>
  <w:style w:type="character" w:customStyle="1" w:styleId="NormalWebChar">
    <w:name w:val="Normal (Web) Char"/>
    <w:link w:val="NormalWeb"/>
    <w:locked/>
    <w:rsid w:val="008338A9"/>
    <w:rPr>
      <w:sz w:val="24"/>
      <w:szCs w:val="24"/>
    </w:rPr>
  </w:style>
  <w:style w:type="character" w:styleId="Strong">
    <w:name w:val="Strong"/>
    <w:qFormat/>
    <w:rsid w:val="008338A9"/>
    <w:rPr>
      <w:rFonts w:cs="Times New Roman"/>
      <w:b/>
      <w:bCs/>
    </w:rPr>
  </w:style>
  <w:style w:type="paragraph" w:styleId="FootnoteText">
    <w:name w:val="footnote text"/>
    <w:basedOn w:val="Normal"/>
    <w:link w:val="FootnoteTextChar"/>
    <w:rsid w:val="008338A9"/>
    <w:pPr>
      <w:spacing w:after="200" w:line="276" w:lineRule="auto"/>
    </w:pPr>
    <w:rPr>
      <w:rFonts w:ascii="Calibri" w:hAnsi="Calibri" w:cs="Calibri"/>
      <w:sz w:val="20"/>
    </w:rPr>
  </w:style>
  <w:style w:type="character" w:customStyle="1" w:styleId="FootnoteTextChar">
    <w:name w:val="Footnote Text Char"/>
    <w:link w:val="FootnoteText"/>
    <w:rsid w:val="008338A9"/>
    <w:rPr>
      <w:rFonts w:ascii="Calibri" w:hAnsi="Calibri" w:cs="Calibri"/>
    </w:rPr>
  </w:style>
  <w:style w:type="character" w:styleId="FootnoteReference">
    <w:name w:val="footnote reference"/>
    <w:rsid w:val="008338A9"/>
    <w:rPr>
      <w:vertAlign w:val="superscript"/>
    </w:rPr>
  </w:style>
  <w:style w:type="paragraph" w:styleId="BodyText2">
    <w:name w:val="Body Text 2"/>
    <w:basedOn w:val="Normal"/>
    <w:link w:val="BodyText2Char"/>
    <w:rsid w:val="00A0205B"/>
    <w:pPr>
      <w:spacing w:after="120" w:line="480" w:lineRule="auto"/>
    </w:pPr>
    <w:rPr>
      <w:rFonts w:ascii="Times New Roman" w:hAnsi="Times New Roman"/>
      <w:sz w:val="24"/>
      <w:szCs w:val="24"/>
    </w:rPr>
  </w:style>
  <w:style w:type="character" w:customStyle="1" w:styleId="BodyText2Char">
    <w:name w:val="Body Text 2 Char"/>
    <w:link w:val="BodyText2"/>
    <w:rsid w:val="00A0205B"/>
    <w:rPr>
      <w:sz w:val="24"/>
      <w:szCs w:val="24"/>
    </w:rPr>
  </w:style>
  <w:style w:type="paragraph" w:styleId="Header">
    <w:name w:val="header"/>
    <w:basedOn w:val="Normal"/>
    <w:link w:val="HeaderChar"/>
    <w:unhideWhenUsed/>
    <w:rsid w:val="0002315C"/>
    <w:pPr>
      <w:tabs>
        <w:tab w:val="center" w:pos="4680"/>
        <w:tab w:val="right" w:pos="9360"/>
      </w:tabs>
    </w:pPr>
  </w:style>
  <w:style w:type="character" w:customStyle="1" w:styleId="HeaderChar">
    <w:name w:val="Header Char"/>
    <w:basedOn w:val="DefaultParagraphFont"/>
    <w:link w:val="Header"/>
    <w:rsid w:val="0002315C"/>
    <w:rPr>
      <w:rFonts w:ascii=".VnTime" w:hAnsi=".VnTime"/>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0221025">
      <w:bodyDiv w:val="1"/>
      <w:marLeft w:val="0"/>
      <w:marRight w:val="0"/>
      <w:marTop w:val="0"/>
      <w:marBottom w:val="0"/>
      <w:divBdr>
        <w:top w:val="none" w:sz="0" w:space="0" w:color="auto"/>
        <w:left w:val="none" w:sz="0" w:space="0" w:color="auto"/>
        <w:bottom w:val="none" w:sz="0" w:space="0" w:color="auto"/>
        <w:right w:val="none" w:sz="0" w:space="0" w:color="auto"/>
      </w:divBdr>
      <w:divsChild>
        <w:div w:id="38672153">
          <w:marLeft w:val="432"/>
          <w:marRight w:val="0"/>
          <w:marTop w:val="115"/>
          <w:marBottom w:val="0"/>
          <w:divBdr>
            <w:top w:val="none" w:sz="0" w:space="0" w:color="auto"/>
            <w:left w:val="none" w:sz="0" w:space="0" w:color="auto"/>
            <w:bottom w:val="none" w:sz="0" w:space="0" w:color="auto"/>
            <w:right w:val="none" w:sz="0" w:space="0" w:color="auto"/>
          </w:divBdr>
        </w:div>
        <w:div w:id="435370241">
          <w:marLeft w:val="432"/>
          <w:marRight w:val="0"/>
          <w:marTop w:val="115"/>
          <w:marBottom w:val="0"/>
          <w:divBdr>
            <w:top w:val="none" w:sz="0" w:space="0" w:color="auto"/>
            <w:left w:val="none" w:sz="0" w:space="0" w:color="auto"/>
            <w:bottom w:val="none" w:sz="0" w:space="0" w:color="auto"/>
            <w:right w:val="none" w:sz="0" w:space="0" w:color="auto"/>
          </w:divBdr>
        </w:div>
        <w:div w:id="657346384">
          <w:marLeft w:val="432"/>
          <w:marRight w:val="0"/>
          <w:marTop w:val="115"/>
          <w:marBottom w:val="0"/>
          <w:divBdr>
            <w:top w:val="none" w:sz="0" w:space="0" w:color="auto"/>
            <w:left w:val="none" w:sz="0" w:space="0" w:color="auto"/>
            <w:bottom w:val="none" w:sz="0" w:space="0" w:color="auto"/>
            <w:right w:val="none" w:sz="0" w:space="0" w:color="auto"/>
          </w:divBdr>
        </w:div>
        <w:div w:id="1213735419">
          <w:marLeft w:val="432"/>
          <w:marRight w:val="0"/>
          <w:marTop w:val="115"/>
          <w:marBottom w:val="0"/>
          <w:divBdr>
            <w:top w:val="none" w:sz="0" w:space="0" w:color="auto"/>
            <w:left w:val="none" w:sz="0" w:space="0" w:color="auto"/>
            <w:bottom w:val="none" w:sz="0" w:space="0" w:color="auto"/>
            <w:right w:val="none" w:sz="0" w:space="0" w:color="auto"/>
          </w:divBdr>
        </w:div>
      </w:divsChild>
    </w:div>
    <w:div w:id="1904952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15</Pages>
  <Words>3988</Words>
  <Characters>22732</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MÉu 01</vt:lpstr>
    </vt:vector>
  </TitlesOfParts>
  <Company/>
  <LinksUpToDate>false</LinksUpToDate>
  <CharactersWithSpaces>26667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MÉu 01</dc:title>
  <dc:creator>blueseahn</dc:creator>
  <cp:lastModifiedBy>VPK THUYSAN</cp:lastModifiedBy>
  <cp:revision>110</cp:revision>
  <cp:lastPrinted>2014-06-05T03:18:00Z</cp:lastPrinted>
  <dcterms:created xsi:type="dcterms:W3CDTF">2021-06-29T03:41:00Z</dcterms:created>
  <dcterms:modified xsi:type="dcterms:W3CDTF">2021-07-01T05:05:00Z</dcterms:modified>
</cp:coreProperties>
</file>